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7760A9" w:rsidRPr="009044F1" w:rsidRDefault="007760A9" w:rsidP="007760A9">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3266EA">
        <w:rPr>
          <w:rFonts w:ascii="GHEA Grapalat" w:hAnsi="GHEA Grapalat"/>
          <w:i w:val="0"/>
          <w:sz w:val="24"/>
          <w:szCs w:val="24"/>
        </w:rPr>
        <w:t>"</w:t>
      </w:r>
      <w:r w:rsidR="00A87EE8">
        <w:rPr>
          <w:rFonts w:ascii="GHEA Grapalat" w:hAnsi="GHEA Grapalat"/>
          <w:i w:val="0"/>
          <w:sz w:val="24"/>
          <w:szCs w:val="24"/>
        </w:rPr>
        <w:t>20</w:t>
      </w:r>
      <w:r w:rsidRPr="003266EA">
        <w:rPr>
          <w:rFonts w:ascii="GHEA Grapalat" w:hAnsi="GHEA Grapalat"/>
          <w:i w:val="0"/>
          <w:sz w:val="24"/>
          <w:szCs w:val="24"/>
        </w:rPr>
        <w:t>"</w:t>
      </w:r>
      <w:r w:rsidRPr="009044F1">
        <w:rPr>
          <w:rFonts w:ascii="GHEA Grapalat" w:hAnsi="GHEA Grapalat"/>
          <w:i w:val="0"/>
          <w:sz w:val="24"/>
          <w:szCs w:val="24"/>
        </w:rPr>
        <w:t xml:space="preserve"> "</w:t>
      </w:r>
      <w:r w:rsidRPr="00880AE1">
        <w:rPr>
          <w:rFonts w:ascii="GHEA Grapalat" w:hAnsi="GHEA Grapalat"/>
          <w:i w:val="0"/>
          <w:sz w:val="24"/>
          <w:szCs w:val="24"/>
        </w:rPr>
        <w:t xml:space="preserve"> </w:t>
      </w:r>
      <w:r w:rsidRPr="00F44EB5">
        <w:rPr>
          <w:rFonts w:ascii="GHEA Grapalat" w:hAnsi="GHEA Grapalat"/>
          <w:i w:val="0"/>
          <w:sz w:val="24"/>
          <w:szCs w:val="24"/>
        </w:rPr>
        <w:t>декабря</w:t>
      </w:r>
      <w:r w:rsidRPr="009044F1">
        <w:rPr>
          <w:rFonts w:ascii="GHEA Grapalat" w:hAnsi="GHEA Grapalat"/>
          <w:i w:val="0"/>
          <w:sz w:val="24"/>
          <w:szCs w:val="24"/>
        </w:rPr>
        <w:t xml:space="preserve"> " 20</w:t>
      </w:r>
      <w:r>
        <w:rPr>
          <w:rFonts w:ascii="GHEA Grapalat" w:hAnsi="GHEA Grapalat"/>
          <w:i w:val="0"/>
          <w:sz w:val="24"/>
          <w:szCs w:val="24"/>
        </w:rPr>
        <w:t>2</w:t>
      </w:r>
      <w:r w:rsidRPr="007760A9">
        <w:rPr>
          <w:rFonts w:ascii="GHEA Grapalat" w:hAnsi="GHEA Grapalat"/>
          <w:i w:val="0"/>
          <w:sz w:val="24"/>
          <w:szCs w:val="24"/>
        </w:rPr>
        <w:t xml:space="preserve">1 </w:t>
      </w:r>
      <w:r w:rsidRPr="009044F1">
        <w:rPr>
          <w:rFonts w:ascii="GHEA Grapalat" w:hAnsi="GHEA Grapalat"/>
          <w:i w:val="0"/>
          <w:sz w:val="24"/>
          <w:szCs w:val="24"/>
        </w:rPr>
        <w:t>года</w:t>
      </w:r>
      <w:r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Pr="00F44EB5">
        <w:rPr>
          <w:rFonts w:ascii="GHEA Grapalat" w:hAnsi="GHEA Grapalat"/>
          <w:i w:val="0"/>
          <w:sz w:val="24"/>
          <w:szCs w:val="24"/>
        </w:rPr>
        <w:t>" N 1   решения"</w:t>
      </w:r>
    </w:p>
    <w:p w:rsidR="007760A9" w:rsidRPr="007760A9" w:rsidRDefault="007760A9" w:rsidP="007760A9">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A87EE8">
        <w:rPr>
          <w:rFonts w:ascii="GHEA Grapalat" w:hAnsi="GHEA Grapalat"/>
          <w:b/>
          <w:i w:val="0"/>
          <w:sz w:val="24"/>
          <w:szCs w:val="24"/>
          <w:lang w:val="en-US"/>
        </w:rPr>
        <w:t>IKVCIK</w:t>
      </w:r>
      <w:r w:rsidRPr="00A87EE8">
        <w:rPr>
          <w:rFonts w:ascii="GHEA Grapalat" w:hAnsi="GHEA Grapalat"/>
          <w:b/>
          <w:i w:val="0"/>
          <w:sz w:val="24"/>
          <w:szCs w:val="24"/>
        </w:rPr>
        <w:t>-GHAPDzB-22/02</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7760A9" w:rsidRPr="004A7C5D" w:rsidRDefault="007760A9" w:rsidP="007760A9">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56466F">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Pr="004A7C5D">
        <w:rPr>
          <w:rFonts w:ascii="GHEA Grapalat" w:hAnsi="GHEA Grapalat"/>
          <w:i w:val="0"/>
          <w:sz w:val="24"/>
          <w:szCs w:val="24"/>
        </w:rPr>
        <w:t xml:space="preserve"> </w:t>
      </w:r>
      <w:r w:rsidRPr="004A7C5D">
        <w:rPr>
          <w:rFonts w:ascii="GHEA Grapalat" w:hAnsi="GHEA Grapalat"/>
          <w:b/>
          <w:i w:val="0"/>
          <w:sz w:val="24"/>
          <w:szCs w:val="24"/>
        </w:rPr>
        <w:t>г.Ереван, ул. М.Хоренаци 162А</w:t>
      </w:r>
      <w:r w:rsidRPr="004A7C5D">
        <w:rPr>
          <w:rFonts w:ascii="GHEA Grapalat" w:hAnsi="GHEA Grapalat"/>
          <w:i w:val="0"/>
          <w:sz w:val="24"/>
          <w:szCs w:val="24"/>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7760A9" w:rsidRPr="00413E6E" w:rsidRDefault="007760A9" w:rsidP="007760A9">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2D1132">
        <w:rPr>
          <w:rFonts w:ascii="GHEA Grapalat" w:hAnsi="GHEA Grapalat"/>
          <w:i w:val="0"/>
          <w:sz w:val="24"/>
          <w:szCs w:val="24"/>
        </w:rPr>
        <w:t>пули</w:t>
      </w:r>
      <w:r w:rsidRPr="00413E6E">
        <w:rPr>
          <w:rFonts w:ascii="GHEA Grapalat" w:hAnsi="GHEA Grapalat"/>
          <w:i w:val="0"/>
          <w:sz w:val="24"/>
          <w:szCs w:val="24"/>
        </w:rPr>
        <w:t xml:space="preserve"> </w:t>
      </w:r>
      <w:r>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7760A9"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w:t>
      </w:r>
      <w:r w:rsidRPr="007760A9">
        <w:rPr>
          <w:rFonts w:ascii="GHEA Grapalat" w:hAnsi="GHEA Grapalat"/>
          <w:b/>
          <w:i w:val="0"/>
          <w:sz w:val="24"/>
          <w:szCs w:val="24"/>
        </w:rPr>
        <w:t xml:space="preserve">до </w:t>
      </w:r>
      <w:r w:rsidR="007760A9" w:rsidRPr="007760A9">
        <w:rPr>
          <w:rFonts w:ascii="GHEA Grapalat" w:hAnsi="GHEA Grapalat"/>
          <w:b/>
          <w:i w:val="0"/>
          <w:sz w:val="24"/>
          <w:szCs w:val="24"/>
        </w:rPr>
        <w:t>7</w:t>
      </w:r>
      <w:r w:rsidRPr="007760A9">
        <w:rPr>
          <w:rFonts w:ascii="GHEA Grapalat" w:hAnsi="GHEA Grapalat"/>
          <w:b/>
          <w:i w:val="0"/>
          <w:sz w:val="24"/>
          <w:szCs w:val="24"/>
        </w:rPr>
        <w:t xml:space="preserve"> часов</w:t>
      </w:r>
      <w:r w:rsidR="00971F4A" w:rsidRPr="007760A9">
        <w:rPr>
          <w:rFonts w:ascii="GHEA Grapalat" w:hAnsi="GHEA Grapalat"/>
          <w:b/>
          <w:i w:val="0"/>
          <w:sz w:val="24"/>
          <w:szCs w:val="24"/>
        </w:rPr>
        <w:t xml:space="preserve"> </w:t>
      </w:r>
      <w:r w:rsidR="00A87EE8">
        <w:rPr>
          <w:rFonts w:ascii="GHEA Grapalat" w:hAnsi="GHEA Grapalat"/>
          <w:b/>
          <w:i w:val="0"/>
          <w:sz w:val="24"/>
          <w:szCs w:val="24"/>
        </w:rPr>
        <w:t>12</w:t>
      </w:r>
      <w:r w:rsidR="007760A9" w:rsidRPr="007760A9">
        <w:rPr>
          <w:rFonts w:ascii="GHEA Grapalat" w:hAnsi="GHEA Grapalat"/>
          <w:b/>
          <w:i w:val="0"/>
          <w:sz w:val="24"/>
          <w:szCs w:val="24"/>
        </w:rPr>
        <w:t>:00</w:t>
      </w:r>
      <w:r w:rsidRPr="007760A9">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r w:rsidR="007760A9" w:rsidRPr="007760A9">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FF4E2E" w:rsidP="001516B2">
      <w:pPr>
        <w:pStyle w:val="BodyTextIndent"/>
        <w:widowControl w:val="0"/>
        <w:spacing w:after="160" w:line="240" w:lineRule="auto"/>
        <w:ind w:firstLine="0"/>
        <w:contextualSpacing/>
        <w:rPr>
          <w:rFonts w:ascii="GHEA Grapalat" w:hAnsi="GHEA Grapalat"/>
          <w:i w:val="0"/>
          <w:sz w:val="24"/>
          <w:szCs w:val="24"/>
        </w:rPr>
      </w:pPr>
      <w:r w:rsidRPr="000F11E5">
        <w:rPr>
          <w:rFonts w:ascii="GHEA Grapalat" w:hAnsi="GHEA Grapalat"/>
          <w:i w:val="0"/>
          <w:sz w:val="24"/>
          <w:szCs w:val="24"/>
        </w:rPr>
        <w:t xml:space="preserve">Заявки на </w:t>
      </w:r>
      <w:r w:rsidRPr="00FF4E2E">
        <w:rPr>
          <w:rFonts w:ascii="GHEA Grapalat" w:hAnsi="GHEA Grapalat"/>
          <w:i w:val="0"/>
          <w:sz w:val="24"/>
          <w:szCs w:val="24"/>
        </w:rPr>
        <w:t xml:space="preserve">запроса котировок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664952">
        <w:rPr>
          <w:rFonts w:ascii="GHEA Grapalat" w:hAnsi="GHEA Grapalat"/>
          <w:b/>
          <w:i w:val="0"/>
          <w:sz w:val="24"/>
          <w:szCs w:val="24"/>
        </w:rPr>
        <w:t xml:space="preserve">г.Ереван, ул. М.Хоренаци 162А </w:t>
      </w:r>
      <w:r w:rsidRPr="000F0CA8">
        <w:rPr>
          <w:rFonts w:ascii="GHEA Grapalat" w:hAnsi="GHEA Grapalat"/>
          <w:i w:val="0"/>
          <w:sz w:val="24"/>
          <w:szCs w:val="24"/>
        </w:rPr>
        <w:t xml:space="preserve">в документарной форме, до </w:t>
      </w:r>
      <w:r w:rsidRPr="00664952">
        <w:rPr>
          <w:rFonts w:ascii="GHEA Grapalat" w:hAnsi="GHEA Grapalat"/>
          <w:b/>
          <w:i w:val="0"/>
          <w:sz w:val="24"/>
          <w:szCs w:val="24"/>
        </w:rPr>
        <w:t>1</w:t>
      </w:r>
      <w:r w:rsidR="00A87EE8">
        <w:rPr>
          <w:rFonts w:ascii="GHEA Grapalat" w:hAnsi="GHEA Grapalat"/>
          <w:b/>
          <w:i w:val="0"/>
          <w:sz w:val="24"/>
          <w:szCs w:val="24"/>
        </w:rPr>
        <w:t>2</w:t>
      </w:r>
      <w:r w:rsidRPr="00664952">
        <w:rPr>
          <w:rFonts w:ascii="GHEA Grapalat" w:hAnsi="GHEA Grapalat"/>
          <w:b/>
          <w:i w:val="0"/>
          <w:sz w:val="24"/>
          <w:szCs w:val="24"/>
        </w:rPr>
        <w:t>:00</w:t>
      </w:r>
      <w:r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Pr="00664952">
        <w:rPr>
          <w:rFonts w:ascii="GHEA Grapalat" w:hAnsi="GHEA Grapalat"/>
          <w:b/>
          <w:i w:val="0"/>
          <w:sz w:val="24"/>
          <w:szCs w:val="24"/>
        </w:rPr>
        <w:t>7-го</w:t>
      </w:r>
      <w:r w:rsidRPr="000F0CA8">
        <w:rPr>
          <w:rFonts w:ascii="GHEA Grapalat" w:hAnsi="GHEA Grapalat"/>
          <w:i w:val="0"/>
          <w:sz w:val="24"/>
          <w:szCs w:val="24"/>
        </w:rPr>
        <w:t xml:space="preserve"> дня со дня опубликования настоящего объявления. </w:t>
      </w:r>
      <w:r w:rsidR="003F6ED1" w:rsidRPr="000F0CA8">
        <w:rPr>
          <w:rFonts w:ascii="GHEA Grapalat" w:hAnsi="GHEA Grapalat"/>
          <w:i w:val="0"/>
          <w:sz w:val="24"/>
          <w:szCs w:val="24"/>
        </w:rPr>
        <w:t>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FF4E2E" w:rsidRPr="00CB40E2" w:rsidRDefault="00FF4E2E" w:rsidP="00FF4E2E">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664952">
        <w:rPr>
          <w:rFonts w:ascii="GHEA Grapalat" w:hAnsi="GHEA Grapalat"/>
          <w:b/>
          <w:i w:val="0"/>
          <w:sz w:val="24"/>
          <w:szCs w:val="24"/>
        </w:rPr>
        <w:t>г.Ереван, ул. М.Хоренаци 162А</w:t>
      </w:r>
      <w:r w:rsidRPr="000F0CA8">
        <w:rPr>
          <w:rFonts w:ascii="GHEA Grapalat" w:hAnsi="GHEA Grapalat"/>
          <w:i w:val="0"/>
          <w:sz w:val="24"/>
          <w:szCs w:val="24"/>
        </w:rPr>
        <w:t xml:space="preserve">, в </w:t>
      </w:r>
      <w:r w:rsidRPr="00664952">
        <w:rPr>
          <w:rFonts w:ascii="GHEA Grapalat" w:hAnsi="GHEA Grapalat"/>
          <w:b/>
          <w:i w:val="0"/>
          <w:sz w:val="24"/>
          <w:szCs w:val="24"/>
        </w:rPr>
        <w:t>1</w:t>
      </w:r>
      <w:r w:rsidR="00A87EE8">
        <w:rPr>
          <w:rFonts w:ascii="GHEA Grapalat" w:hAnsi="GHEA Grapalat"/>
          <w:b/>
          <w:i w:val="0"/>
          <w:sz w:val="24"/>
          <w:szCs w:val="24"/>
        </w:rPr>
        <w:t>2</w:t>
      </w:r>
      <w:r w:rsidRPr="00664952">
        <w:rPr>
          <w:rFonts w:ascii="GHEA Grapalat" w:hAnsi="GHEA Grapalat"/>
          <w:b/>
          <w:i w:val="0"/>
          <w:sz w:val="24"/>
          <w:szCs w:val="24"/>
        </w:rPr>
        <w:t>:00</w:t>
      </w:r>
      <w:r>
        <w:rPr>
          <w:rFonts w:ascii="GHEA Grapalat" w:hAnsi="GHEA Grapalat"/>
          <w:i w:val="0"/>
          <w:sz w:val="24"/>
          <w:szCs w:val="24"/>
        </w:rPr>
        <w:t xml:space="preserve">  часов </w:t>
      </w:r>
      <w:r w:rsidRPr="003266EA">
        <w:rPr>
          <w:rFonts w:ascii="GHEA Grapalat" w:hAnsi="GHEA Grapalat"/>
          <w:i w:val="0"/>
          <w:sz w:val="24"/>
          <w:szCs w:val="24"/>
        </w:rPr>
        <w:t>"</w:t>
      </w:r>
      <w:r w:rsidRPr="00FF4E2E">
        <w:rPr>
          <w:rFonts w:ascii="GHEA Grapalat" w:hAnsi="GHEA Grapalat"/>
          <w:b/>
          <w:i w:val="0"/>
          <w:sz w:val="24"/>
          <w:szCs w:val="24"/>
        </w:rPr>
        <w:t>2</w:t>
      </w:r>
      <w:r w:rsidR="00A87EE8">
        <w:rPr>
          <w:rFonts w:ascii="GHEA Grapalat" w:hAnsi="GHEA Grapalat"/>
          <w:b/>
          <w:i w:val="0"/>
          <w:sz w:val="24"/>
          <w:szCs w:val="24"/>
        </w:rPr>
        <w:t>8</w:t>
      </w:r>
      <w:r w:rsidRPr="003266EA">
        <w:rPr>
          <w:rFonts w:ascii="GHEA Grapalat" w:hAnsi="GHEA Grapalat"/>
          <w:i w:val="0"/>
          <w:sz w:val="24"/>
          <w:szCs w:val="24"/>
        </w:rPr>
        <w:t>"</w:t>
      </w:r>
      <w:r>
        <w:rPr>
          <w:rFonts w:ascii="GHEA Grapalat" w:hAnsi="GHEA Grapalat"/>
          <w:i w:val="0"/>
          <w:sz w:val="24"/>
          <w:szCs w:val="24"/>
        </w:rPr>
        <w:t xml:space="preserve"> "</w:t>
      </w:r>
      <w:r w:rsidRPr="00664952">
        <w:rPr>
          <w:rFonts w:ascii="GHEA Grapalat" w:hAnsi="GHEA Grapalat"/>
          <w:i w:val="0"/>
          <w:sz w:val="24"/>
          <w:szCs w:val="24"/>
        </w:rPr>
        <w:t xml:space="preserve"> </w:t>
      </w:r>
      <w:r w:rsidRPr="00664952">
        <w:rPr>
          <w:rFonts w:ascii="GHEA Grapalat" w:hAnsi="GHEA Grapalat"/>
          <w:b/>
          <w:i w:val="0"/>
          <w:sz w:val="24"/>
          <w:szCs w:val="24"/>
        </w:rPr>
        <w:t>декабря</w:t>
      </w:r>
      <w:r>
        <w:rPr>
          <w:rFonts w:ascii="GHEA Grapalat" w:hAnsi="GHEA Grapalat"/>
          <w:i w:val="0"/>
          <w:sz w:val="24"/>
          <w:szCs w:val="24"/>
        </w:rPr>
        <w:t xml:space="preserve"> " "</w:t>
      </w:r>
      <w:r>
        <w:rPr>
          <w:rFonts w:ascii="GHEA Grapalat" w:hAnsi="GHEA Grapalat"/>
          <w:b/>
          <w:i w:val="0"/>
          <w:sz w:val="24"/>
          <w:szCs w:val="24"/>
        </w:rPr>
        <w:t>202</w:t>
      </w:r>
      <w:r w:rsidRPr="00FF4E2E">
        <w:rPr>
          <w:rFonts w:ascii="GHEA Grapalat" w:hAnsi="GHEA Grapalat"/>
          <w:b/>
          <w:i w:val="0"/>
          <w:sz w:val="24"/>
          <w:szCs w:val="24"/>
        </w:rPr>
        <w:t>1</w:t>
      </w:r>
      <w:r w:rsidRPr="00664952">
        <w:rPr>
          <w:rFonts w:ascii="GHEA Grapalat" w:hAnsi="GHEA Grapalat"/>
          <w:b/>
          <w:i w:val="0"/>
          <w:sz w:val="24"/>
          <w:szCs w:val="24"/>
        </w:rPr>
        <w:t>г</w:t>
      </w:r>
      <w:r>
        <w:rPr>
          <w:rFonts w:ascii="GHEA Grapalat" w:hAnsi="GHEA Grapalat"/>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FF4E2E" w:rsidRPr="00BE6607" w:rsidRDefault="00FF4E2E" w:rsidP="00FF4E2E">
      <w:pPr>
        <w:widowControl w:val="0"/>
        <w:spacing w:after="160"/>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FF4E2E" w:rsidRPr="00BE6607" w:rsidRDefault="00FF4E2E" w:rsidP="00FF4E2E">
      <w:pPr>
        <w:widowControl w:val="0"/>
        <w:spacing w:after="160"/>
        <w:ind w:firstLine="567"/>
        <w:jc w:val="both"/>
        <w:rPr>
          <w:rFonts w:ascii="GHEA Grapalat" w:hAnsi="GHEA Grapalat"/>
          <w:b/>
        </w:rPr>
      </w:pPr>
      <w:r w:rsidRPr="00BE6607">
        <w:rPr>
          <w:rFonts w:ascii="GHEA Grapalat" w:hAnsi="GHEA Grapalat"/>
          <w:b/>
        </w:rPr>
        <w:t>Электронная почта « gnumner@lawinstitute.am»</w:t>
      </w:r>
    </w:p>
    <w:p w:rsidR="00915A97" w:rsidRPr="007F6900" w:rsidRDefault="00FF4E2E" w:rsidP="007F6900">
      <w:pPr>
        <w:widowControl w:val="0"/>
        <w:spacing w:after="160"/>
        <w:ind w:firstLine="567"/>
        <w:jc w:val="both"/>
        <w:rPr>
          <w:rFonts w:ascii="GHEA Grapalat" w:hAnsi="GHEA Grapalat"/>
        </w:rPr>
      </w:pPr>
      <w:r w:rsidRPr="00BE6607">
        <w:rPr>
          <w:rFonts w:ascii="GHEA Grapalat" w:hAnsi="GHEA Grapalat"/>
          <w:b/>
        </w:rPr>
        <w:t xml:space="preserve">Заказчик  </w:t>
      </w:r>
      <w:r>
        <w:rPr>
          <w:rFonts w:ascii="GHEA Grapalat" w:hAnsi="GHEA Grapalat"/>
          <w:b/>
        </w:rPr>
        <w:t xml:space="preserve"> «</w:t>
      </w:r>
      <w:r w:rsidRPr="00BE6607">
        <w:rPr>
          <w:rFonts w:ascii="GHEA Grapalat" w:hAnsi="GHEA Grapalat"/>
          <w:b/>
        </w:rPr>
        <w:t>Центр правового  образования и реализации реабилитационных программ» ГНКО</w:t>
      </w:r>
      <w:r w:rsidRPr="00BE6607">
        <w:rPr>
          <w:rFonts w:ascii="GHEA Grapalat" w:hAnsi="GHEA Grapalat"/>
        </w:rPr>
        <w:t>:</w:t>
      </w:r>
      <w:r w:rsidRPr="007F6900">
        <w:rPr>
          <w:rFonts w:ascii="GHEA Grapalat" w:hAnsi="GHEA Grapalat" w:cs="Sylfaen"/>
          <w:b/>
        </w:rPr>
        <w:t xml:space="preserve"> </w:t>
      </w:r>
      <w:r w:rsidR="00915A97">
        <w:rPr>
          <w:rFonts w:ascii="GHEA Grapalat" w:hAnsi="GHEA Grapalat" w:cs="Sylfaen"/>
          <w:b/>
        </w:rPr>
        <w:br w:type="page"/>
      </w:r>
    </w:p>
    <w:p w:rsidR="00FF4E2E" w:rsidRPr="009044F1" w:rsidRDefault="00FF4E2E" w:rsidP="00FF4E2E">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FF4E2E" w:rsidRPr="00FF4E2E" w:rsidRDefault="00FF4E2E" w:rsidP="00FF4E2E">
      <w:pPr>
        <w:widowControl w:val="0"/>
        <w:spacing w:after="160" w:line="360" w:lineRule="auto"/>
        <w:ind w:firstLine="567"/>
        <w:jc w:val="right"/>
        <w:rPr>
          <w:rFonts w:ascii="GHEA Grapalat" w:hAnsi="GHEA Grapalat"/>
          <w:i/>
        </w:rPr>
      </w:pPr>
      <w:r w:rsidRPr="00CB40E2">
        <w:rPr>
          <w:rFonts w:ascii="GHEA Grapalat" w:hAnsi="GHEA Grapalat"/>
        </w:rPr>
        <w:t xml:space="preserve">Решением Оценочной комиссии </w:t>
      </w:r>
      <w:r w:rsidR="002B3996" w:rsidRPr="00B02E29">
        <w:rPr>
          <w:rFonts w:ascii="GHEA Grapalat" w:hAnsi="GHEA Grapalat"/>
        </w:rPr>
        <w:t>на</w:t>
      </w:r>
      <w:r w:rsidR="002B3996" w:rsidRPr="00CB40E2">
        <w:rPr>
          <w:rFonts w:ascii="GHEA Grapalat" w:hAnsi="GHEA Grapalat"/>
        </w:rPr>
        <w:t xml:space="preserve"> </w:t>
      </w:r>
      <w:r w:rsidRPr="00CB40E2">
        <w:rPr>
          <w:rFonts w:ascii="GHEA Grapalat" w:hAnsi="GHEA Grapalat"/>
        </w:rPr>
        <w:t>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xml:space="preserve">№  от </w:t>
      </w:r>
      <w:r w:rsidR="00A87EE8">
        <w:rPr>
          <w:rFonts w:ascii="GHEA Grapalat" w:hAnsi="GHEA Grapalat"/>
          <w:i/>
        </w:rPr>
        <w:t>20</w:t>
      </w:r>
      <w:r w:rsidRPr="00FF4E2E">
        <w:rPr>
          <w:rFonts w:ascii="GHEA Grapalat" w:hAnsi="GHEA Grapalat"/>
          <w:i/>
        </w:rPr>
        <w:t xml:space="preserve"> </w:t>
      </w:r>
      <w:r>
        <w:rPr>
          <w:rFonts w:ascii="GHEA Grapalat" w:hAnsi="GHEA Grapalat"/>
          <w:i/>
        </w:rPr>
        <w:t>декабря 202</w:t>
      </w:r>
      <w:r w:rsidRPr="00FF4E2E">
        <w:rPr>
          <w:rFonts w:ascii="GHEA Grapalat" w:hAnsi="GHEA Grapalat"/>
          <w:i/>
        </w:rPr>
        <w:t>1</w:t>
      </w:r>
      <w:r w:rsidRPr="00CB40E2">
        <w:rPr>
          <w:rFonts w:ascii="GHEA Grapalat" w:hAnsi="GHEA Grapalat"/>
          <w:i/>
        </w:rPr>
        <w:t>г.</w:t>
      </w:r>
      <w:r w:rsidRPr="00CB40E2">
        <w:rPr>
          <w:rFonts w:ascii="GHEA Grapalat" w:hAnsi="GHEA Grapalat" w:cs="Times Armenian"/>
          <w:i/>
        </w:rPr>
        <w:br/>
      </w:r>
      <w:r>
        <w:rPr>
          <w:rFonts w:ascii="GHEA Grapalat" w:hAnsi="GHEA Grapalat"/>
          <w:i/>
        </w:rPr>
        <w:t>под кодом IKVCIK-GHAPDzB-2</w:t>
      </w:r>
      <w:r w:rsidRPr="00FF4E2E">
        <w:rPr>
          <w:rFonts w:ascii="GHEA Grapalat" w:hAnsi="GHEA Grapalat"/>
          <w:i/>
        </w:rPr>
        <w:t>2</w:t>
      </w:r>
      <w:r w:rsidRPr="00CB40E2">
        <w:rPr>
          <w:rFonts w:ascii="GHEA Grapalat" w:hAnsi="GHEA Grapalat"/>
          <w:i/>
        </w:rPr>
        <w:t>/0</w:t>
      </w:r>
      <w:r w:rsidRPr="00FF4E2E">
        <w:rPr>
          <w:rFonts w:ascii="GHEA Grapalat" w:hAnsi="GHEA Grapalat"/>
          <w:i/>
        </w:rPr>
        <w:t>2</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FF4E2E" w:rsidRPr="00525DB9" w:rsidRDefault="00FF4E2E" w:rsidP="00FF4E2E">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w:t>
      </w:r>
      <w:r w:rsidRPr="00BE6607">
        <w:rPr>
          <w:rFonts w:ascii="GHEA Grapalat" w:hAnsi="GHEA Grapalat"/>
          <w:b/>
        </w:rPr>
        <w:t>»</w:t>
      </w:r>
      <w:r w:rsidRPr="00CF32DD">
        <w:rPr>
          <w:rFonts w:ascii="GHEA Grapalat" w:hAnsi="GHEA Grapalat"/>
          <w:i/>
        </w:rPr>
        <w:t xml:space="preserve"> ГНКО</w:t>
      </w:r>
    </w:p>
    <w:p w:rsidR="00FF4E2E" w:rsidRPr="003A1EBB" w:rsidRDefault="00FF4E2E" w:rsidP="00FF4E2E">
      <w:pPr>
        <w:pStyle w:val="BodyText"/>
        <w:widowControl w:val="0"/>
        <w:spacing w:after="160"/>
        <w:ind w:right="-7" w:firstLine="567"/>
        <w:jc w:val="center"/>
        <w:rPr>
          <w:rFonts w:ascii="GHEA Grapalat" w:hAnsi="GHEA Grapalat"/>
        </w:rPr>
      </w:pPr>
    </w:p>
    <w:p w:rsidR="00FF4E2E" w:rsidRPr="003A1EBB" w:rsidRDefault="00FF4E2E" w:rsidP="00FF4E2E">
      <w:pPr>
        <w:pStyle w:val="BodyText"/>
        <w:widowControl w:val="0"/>
        <w:spacing w:after="160"/>
        <w:ind w:right="-7" w:firstLine="567"/>
        <w:jc w:val="center"/>
        <w:rPr>
          <w:rFonts w:ascii="GHEA Grapalat" w:hAnsi="GHEA Grapalat"/>
        </w:rPr>
      </w:pPr>
    </w:p>
    <w:p w:rsidR="00FF4E2E" w:rsidRDefault="00FF4E2E" w:rsidP="00FF4E2E">
      <w:pPr>
        <w:pStyle w:val="BodyText"/>
        <w:widowControl w:val="0"/>
        <w:spacing w:after="160"/>
        <w:ind w:right="-7" w:firstLine="567"/>
        <w:jc w:val="center"/>
        <w:rPr>
          <w:rFonts w:ascii="GHEA Grapalat" w:hAnsi="GHEA Grapalat"/>
        </w:rPr>
      </w:pPr>
    </w:p>
    <w:p w:rsidR="00FF4E2E" w:rsidRPr="003A1EBB" w:rsidRDefault="00FF4E2E" w:rsidP="00FF4E2E">
      <w:pPr>
        <w:pStyle w:val="BodyText"/>
        <w:widowControl w:val="0"/>
        <w:spacing w:after="160"/>
        <w:ind w:right="-7" w:firstLine="567"/>
        <w:jc w:val="center"/>
        <w:rPr>
          <w:rFonts w:ascii="GHEA Grapalat" w:hAnsi="GHEA Grapalat"/>
        </w:rPr>
      </w:pPr>
    </w:p>
    <w:p w:rsidR="00FF4E2E" w:rsidRPr="009044F1" w:rsidRDefault="00FF4E2E" w:rsidP="00FF4E2E">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FF4E2E" w:rsidRDefault="00FF4E2E" w:rsidP="00FF4E2E">
      <w:pPr>
        <w:pStyle w:val="BodyText"/>
        <w:widowControl w:val="0"/>
        <w:spacing w:after="160"/>
        <w:ind w:right="-7" w:firstLine="567"/>
        <w:jc w:val="center"/>
        <w:rPr>
          <w:rFonts w:ascii="GHEA Grapalat" w:hAnsi="GHEA Grapalat" w:cs="Sylfaen"/>
        </w:rPr>
      </w:pPr>
    </w:p>
    <w:p w:rsidR="00FF4E2E" w:rsidRDefault="00FF4E2E" w:rsidP="00FF4E2E">
      <w:pPr>
        <w:pStyle w:val="BodyText"/>
        <w:widowControl w:val="0"/>
        <w:spacing w:after="160"/>
        <w:ind w:right="-7" w:firstLine="567"/>
        <w:jc w:val="center"/>
        <w:rPr>
          <w:rFonts w:ascii="GHEA Grapalat" w:hAnsi="GHEA Grapalat" w:cs="Sylfaen"/>
        </w:rPr>
      </w:pPr>
    </w:p>
    <w:p w:rsidR="00FF4E2E" w:rsidRPr="009044F1" w:rsidRDefault="00FF4E2E" w:rsidP="00FF4E2E">
      <w:pPr>
        <w:pStyle w:val="BodyText"/>
        <w:widowControl w:val="0"/>
        <w:spacing w:after="160"/>
        <w:ind w:right="-7" w:firstLine="567"/>
        <w:jc w:val="center"/>
        <w:rPr>
          <w:rFonts w:ascii="GHEA Grapalat" w:hAnsi="GHEA Grapalat" w:cs="Sylfaen"/>
        </w:rPr>
      </w:pPr>
    </w:p>
    <w:p w:rsidR="00FF4E2E" w:rsidRPr="009044F1" w:rsidRDefault="00FF4E2E" w:rsidP="00FF4E2E">
      <w:pPr>
        <w:pStyle w:val="BodyText"/>
        <w:widowControl w:val="0"/>
        <w:spacing w:after="160"/>
        <w:ind w:right="-7" w:firstLine="567"/>
        <w:jc w:val="center"/>
        <w:rPr>
          <w:rFonts w:ascii="GHEA Grapalat" w:hAnsi="GHEA Grapalat" w:cs="Sylfaen"/>
        </w:rPr>
      </w:pPr>
    </w:p>
    <w:p w:rsidR="00FF4E2E" w:rsidRPr="00D53C4A" w:rsidRDefault="00FF4E2E" w:rsidP="00FF4E2E">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FF4E2E" w:rsidRPr="007974F7" w:rsidRDefault="00FF4E2E" w:rsidP="00FF4E2E">
      <w:pPr>
        <w:pStyle w:val="BodyText"/>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A87EE8" w:rsidRPr="00A87EE8">
        <w:rPr>
          <w:rFonts w:ascii="GHEA Grapalat" w:hAnsi="GHEA Grapalat"/>
        </w:rPr>
        <w:t>ПИСТОЛЕТА И ПАТРОНОВ</w:t>
      </w:r>
      <w:r w:rsidRPr="00D53C4A">
        <w:rPr>
          <w:rFonts w:ascii="GHEA Grapalat" w:hAnsi="GHEA Grapalat"/>
        </w:rPr>
        <w:t>"</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CE0D95" w:rsidRPr="00162A19" w:rsidRDefault="00CE0D95" w:rsidP="00B46D58">
      <w:pPr>
        <w:pStyle w:val="BodyText"/>
        <w:widowControl w:val="0"/>
        <w:spacing w:after="160"/>
        <w:ind w:right="-7" w:firstLine="567"/>
        <w:jc w:val="center"/>
        <w:rPr>
          <w:rFonts w:ascii="GHEA Grapalat" w:hAnsi="GHEA Grapalat"/>
        </w:rPr>
      </w:pPr>
    </w:p>
    <w:p w:rsidR="007F6900" w:rsidRPr="00162A19" w:rsidRDefault="007F6900" w:rsidP="00B46D58">
      <w:pPr>
        <w:pStyle w:val="BodyText"/>
        <w:widowControl w:val="0"/>
        <w:spacing w:after="160"/>
        <w:ind w:right="-7" w:firstLine="567"/>
        <w:jc w:val="center"/>
        <w:rPr>
          <w:rFonts w:ascii="GHEA Grapalat" w:hAnsi="GHEA Grapalat"/>
        </w:rPr>
      </w:pPr>
    </w:p>
    <w:p w:rsidR="007F6900" w:rsidRPr="00162A19" w:rsidRDefault="007F6900" w:rsidP="00B46D58">
      <w:pPr>
        <w:pStyle w:val="BodyText"/>
        <w:widowControl w:val="0"/>
        <w:spacing w:after="160"/>
        <w:ind w:right="-7" w:firstLine="567"/>
        <w:jc w:val="center"/>
        <w:rPr>
          <w:rFonts w:ascii="GHEA Grapalat" w:hAnsi="GHEA Grapalat"/>
        </w:rPr>
      </w:pPr>
    </w:p>
    <w:p w:rsidR="007F6900" w:rsidRPr="00162A19" w:rsidRDefault="007F6900" w:rsidP="00B46D58">
      <w:pPr>
        <w:pStyle w:val="BodyText"/>
        <w:widowControl w:val="0"/>
        <w:spacing w:after="160"/>
        <w:ind w:right="-7" w:firstLine="567"/>
        <w:jc w:val="center"/>
        <w:rPr>
          <w:rFonts w:ascii="GHEA Grapalat" w:hAnsi="GHEA Grapalat"/>
        </w:rPr>
      </w:pPr>
    </w:p>
    <w:p w:rsidR="000763E5" w:rsidRPr="00162A19" w:rsidRDefault="000763E5"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162A19" w:rsidRDefault="00160AE4" w:rsidP="00B46D58">
      <w:pPr>
        <w:widowControl w:val="0"/>
        <w:spacing w:after="160"/>
        <w:ind w:firstLine="567"/>
        <w:jc w:val="center"/>
        <w:rPr>
          <w:rFonts w:ascii="GHEA Grapalat" w:hAnsi="GHEA Grapalat" w:cs="Sylfaen"/>
          <w:b/>
        </w:rPr>
      </w:pPr>
    </w:p>
    <w:p w:rsidR="007F6900" w:rsidRPr="009044F1" w:rsidRDefault="007F6900" w:rsidP="007F6900">
      <w:pPr>
        <w:widowControl w:val="0"/>
        <w:spacing w:after="160"/>
        <w:jc w:val="center"/>
        <w:rPr>
          <w:rFonts w:ascii="GHEA Grapalat" w:hAnsi="GHEA Grapalat"/>
          <w:b/>
        </w:rPr>
      </w:pPr>
      <w:r w:rsidRPr="009044F1">
        <w:rPr>
          <w:rFonts w:ascii="GHEA Grapalat" w:hAnsi="GHEA Grapalat"/>
          <w:b/>
        </w:rPr>
        <w:lastRenderedPageBreak/>
        <w:t>СОДЕРЖАНИЕ</w:t>
      </w:r>
    </w:p>
    <w:p w:rsidR="007F6900" w:rsidRPr="00D53C4A" w:rsidRDefault="007F6900" w:rsidP="007F6900">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7F6900" w:rsidRPr="007974F7" w:rsidRDefault="007F6900" w:rsidP="007F6900">
      <w:pPr>
        <w:pStyle w:val="BodyText"/>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A87EE8" w:rsidRPr="00A87EE8">
        <w:rPr>
          <w:rFonts w:ascii="GHEA Grapalat" w:hAnsi="GHEA Grapalat"/>
        </w:rPr>
        <w:t>ПИСТОЛЕТА И ПАТРОНОВ</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F6900">
      <w:pPr>
        <w:rPr>
          <w:rFonts w:ascii="GHEA Grapalat" w:hAnsi="GHEA Grapalat"/>
          <w:spacing w:val="-6"/>
        </w:rPr>
      </w:pPr>
      <w:r>
        <w:rPr>
          <w:rFonts w:ascii="GHEA Grapalat" w:hAnsi="GHEA Grapalat"/>
          <w:spacing w:val="-6"/>
        </w:rPr>
        <w:br w:type="page"/>
      </w:r>
      <w:r w:rsidR="007F6900">
        <w:rPr>
          <w:rFonts w:ascii="GHEA Grapalat" w:hAnsi="GHEA Grapalat"/>
          <w:spacing w:val="-6"/>
        </w:rPr>
        <w:lastRenderedPageBreak/>
        <w:t xml:space="preserve">   </w:t>
      </w: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F6900">
        <w:rPr>
          <w:rFonts w:ascii="GHEA Grapalat" w:hAnsi="GHEA Grapalat"/>
          <w:b/>
        </w:rPr>
        <w:t>IKVCIK-GHAPDzB-2</w:t>
      </w:r>
      <w:r w:rsidR="007F6900" w:rsidRPr="007F6900">
        <w:rPr>
          <w:rFonts w:ascii="GHEA Grapalat" w:hAnsi="GHEA Grapalat"/>
          <w:b/>
        </w:rPr>
        <w:t>2</w:t>
      </w:r>
      <w:r w:rsidR="007F6900" w:rsidRPr="00CB40E2">
        <w:rPr>
          <w:rFonts w:ascii="GHEA Grapalat" w:hAnsi="GHEA Grapalat"/>
          <w:b/>
        </w:rPr>
        <w:t>/0</w:t>
      </w:r>
      <w:r w:rsidR="007F6900" w:rsidRPr="007F6900">
        <w:rPr>
          <w:rFonts w:ascii="GHEA Grapalat" w:hAnsi="GHEA Grapalat"/>
          <w:b/>
        </w:rPr>
        <w:t>2</w:t>
      </w:r>
      <w:r w:rsidR="007F6900" w:rsidRPr="006764BF">
        <w:rPr>
          <w:rFonts w:ascii="GHEA Grapalat" w:hAnsi="GHEA Grapalat"/>
          <w:b/>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F6900" w:rsidRPr="00DA384B">
        <w:rPr>
          <w:rFonts w:ascii="GHEA Grapalat" w:hAnsi="GHEA Grapalat"/>
          <w:b/>
        </w:rPr>
        <w:t>"Центр Правового  Образования  И Реализации Реабилитационных Программ" Гнко</w:t>
      </w:r>
      <w:r w:rsidR="007F6900"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F6900" w:rsidRPr="00A25978">
        <w:rPr>
          <w:rFonts w:ascii="GHEA Grapalat" w:hAnsi="GHEA Grapalat"/>
          <w:b/>
          <w:sz w:val="24"/>
          <w:szCs w:val="24"/>
        </w:rPr>
        <w:t>gnumner@lawinstitute.am»</w:t>
      </w:r>
      <w:r w:rsidR="007F6900" w:rsidRPr="00A638F4">
        <w:rPr>
          <w:rFonts w:ascii="GHEA Grapalat" w:hAnsi="GHEA Grapalat"/>
          <w:b/>
          <w:sz w:val="24"/>
          <w:szCs w:val="24"/>
        </w:rPr>
        <w:t>.</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7F6900" w:rsidRPr="009044F1" w:rsidRDefault="00845AA5" w:rsidP="007F6900">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7F6900" w:rsidRPr="009044F1">
        <w:rPr>
          <w:rFonts w:ascii="GHEA Grapalat" w:hAnsi="GHEA Grapalat"/>
          <w:i w:val="0"/>
          <w:sz w:val="24"/>
          <w:szCs w:val="24"/>
        </w:rPr>
        <w:t>Предметом закупки является приобретение "</w:t>
      </w:r>
      <w:r w:rsidR="007F6900" w:rsidRPr="009B004A">
        <w:rPr>
          <w:rFonts w:ascii="GHEA Grapalat" w:hAnsi="GHEA Grapalat"/>
          <w:i w:val="0"/>
          <w:sz w:val="24"/>
          <w:szCs w:val="24"/>
        </w:rPr>
        <w:t xml:space="preserve"> </w:t>
      </w:r>
      <w:r w:rsidR="00A87EE8" w:rsidRPr="00A87EE8">
        <w:rPr>
          <w:rFonts w:ascii="GHEA Grapalat" w:hAnsi="GHEA Grapalat"/>
          <w:i w:val="0"/>
          <w:sz w:val="24"/>
          <w:szCs w:val="24"/>
        </w:rPr>
        <w:t>ПИСТОЛЕТА И ПАТРОНОВ</w:t>
      </w:r>
      <w:r w:rsidR="007F6900" w:rsidRPr="00A05441">
        <w:rPr>
          <w:rFonts w:ascii="GHEA Grapalat" w:hAnsi="GHEA Grapalat"/>
        </w:rPr>
        <w:t xml:space="preserve"> </w:t>
      </w:r>
      <w:r w:rsidR="007F6900" w:rsidRPr="009044F1">
        <w:rPr>
          <w:rFonts w:ascii="GHEA Grapalat" w:hAnsi="GHEA Grapalat"/>
          <w:i w:val="0"/>
          <w:sz w:val="24"/>
          <w:szCs w:val="24"/>
        </w:rPr>
        <w:t xml:space="preserve">" (далее — также товар) для нужд </w:t>
      </w:r>
      <w:r w:rsidR="007F6900" w:rsidRPr="00B05B10">
        <w:rPr>
          <w:rFonts w:ascii="GHEA Grapalat" w:hAnsi="GHEA Grapalat"/>
          <w:i w:val="0"/>
          <w:sz w:val="24"/>
          <w:szCs w:val="24"/>
        </w:rPr>
        <w:t>"</w:t>
      </w:r>
      <w:r w:rsidR="007F6900" w:rsidRPr="007361D3">
        <w:rPr>
          <w:rFonts w:ascii="GHEA Grapalat" w:hAnsi="GHEA Grapalat"/>
          <w:i w:val="0"/>
          <w:sz w:val="24"/>
          <w:szCs w:val="24"/>
        </w:rPr>
        <w:t>Центр  Правового  Образования и Реализации Реабилитационных Программ</w:t>
      </w:r>
      <w:r w:rsidR="007F6900" w:rsidRPr="00B05B10">
        <w:rPr>
          <w:rFonts w:ascii="GHEA Grapalat" w:hAnsi="GHEA Grapalat"/>
          <w:i w:val="0"/>
          <w:sz w:val="24"/>
          <w:szCs w:val="24"/>
        </w:rPr>
        <w:t>"</w:t>
      </w:r>
      <w:r w:rsidR="007F6900" w:rsidRPr="00F27381">
        <w:rPr>
          <w:rFonts w:ascii="GHEA Grapalat" w:hAnsi="GHEA Grapalat"/>
          <w:i w:val="0"/>
          <w:sz w:val="24"/>
          <w:szCs w:val="24"/>
        </w:rPr>
        <w:t xml:space="preserve"> </w:t>
      </w:r>
      <w:r w:rsidR="007F6900" w:rsidRPr="007361D3">
        <w:rPr>
          <w:rFonts w:ascii="GHEA Grapalat" w:hAnsi="GHEA Grapalat"/>
          <w:i w:val="0"/>
          <w:sz w:val="24"/>
          <w:szCs w:val="24"/>
        </w:rPr>
        <w:t>Гнко</w:t>
      </w:r>
      <w:r w:rsidR="007F6900" w:rsidRPr="009B004A">
        <w:rPr>
          <w:rFonts w:ascii="GHEA Grapalat" w:hAnsi="GHEA Grapalat"/>
          <w:i w:val="0"/>
          <w:sz w:val="24"/>
          <w:szCs w:val="24"/>
        </w:rPr>
        <w:t>,</w:t>
      </w:r>
      <w:r w:rsidR="007F6900" w:rsidRPr="009044F1">
        <w:rPr>
          <w:rFonts w:ascii="GHEA Grapalat" w:hAnsi="GHEA Grapalat"/>
          <w:i w:val="0"/>
          <w:sz w:val="24"/>
          <w:szCs w:val="24"/>
        </w:rPr>
        <w:t xml:space="preserve"> которые сгруппированы в лоты "</w:t>
      </w:r>
      <w:r w:rsidR="007F6900" w:rsidRPr="00396F20">
        <w:rPr>
          <w:rFonts w:ascii="GHEA Grapalat" w:hAnsi="GHEA Grapalat"/>
          <w:i w:val="0"/>
          <w:sz w:val="24"/>
          <w:szCs w:val="24"/>
        </w:rPr>
        <w:t>1</w:t>
      </w:r>
      <w:r w:rsidR="007F6900" w:rsidRPr="009044F1">
        <w:rPr>
          <w:rFonts w:ascii="GHEA Grapalat" w:hAnsi="GHEA Grapalat"/>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9"/>
        <w:gridCol w:w="7025"/>
      </w:tblGrid>
      <w:tr w:rsidR="00096865" w:rsidRPr="009044F1" w:rsidTr="00A87EE8">
        <w:trPr>
          <w:jc w:val="center"/>
        </w:trPr>
        <w:tc>
          <w:tcPr>
            <w:tcW w:w="2209"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025"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A87EE8">
        <w:trPr>
          <w:jc w:val="center"/>
        </w:trPr>
        <w:tc>
          <w:tcPr>
            <w:tcW w:w="2209" w:type="dxa"/>
            <w:vAlign w:val="center"/>
          </w:tcPr>
          <w:p w:rsidR="00096865" w:rsidRPr="00A87EE8" w:rsidRDefault="00096865" w:rsidP="00B46D58">
            <w:pPr>
              <w:pStyle w:val="BodyTextIndent2"/>
              <w:widowControl w:val="0"/>
              <w:spacing w:after="120" w:line="240" w:lineRule="auto"/>
              <w:ind w:firstLine="0"/>
              <w:jc w:val="center"/>
              <w:rPr>
                <w:rFonts w:ascii="GHEA Grapalat" w:hAnsi="GHEA Grapalat"/>
                <w:b/>
                <w:sz w:val="24"/>
                <w:szCs w:val="24"/>
              </w:rPr>
            </w:pPr>
            <w:r w:rsidRPr="00A87EE8">
              <w:rPr>
                <w:rFonts w:ascii="GHEA Grapalat" w:hAnsi="GHEA Grapalat"/>
                <w:b/>
                <w:sz w:val="24"/>
                <w:szCs w:val="24"/>
              </w:rPr>
              <w:t>1</w:t>
            </w:r>
          </w:p>
        </w:tc>
        <w:tc>
          <w:tcPr>
            <w:tcW w:w="7025" w:type="dxa"/>
            <w:vAlign w:val="center"/>
          </w:tcPr>
          <w:p w:rsidR="00096865" w:rsidRPr="00A87EE8" w:rsidRDefault="00A87EE8" w:rsidP="00B46D58">
            <w:pPr>
              <w:pStyle w:val="BodyTextIndent2"/>
              <w:widowControl w:val="0"/>
              <w:spacing w:after="120" w:line="240" w:lineRule="auto"/>
              <w:ind w:firstLine="0"/>
              <w:rPr>
                <w:rFonts w:ascii="GHEA Grapalat" w:hAnsi="GHEA Grapalat"/>
                <w:b/>
                <w:sz w:val="24"/>
                <w:szCs w:val="24"/>
                <w:u w:val="single"/>
                <w:vertAlign w:val="subscript"/>
              </w:rPr>
            </w:pPr>
            <w:r w:rsidRPr="00A87EE8">
              <w:rPr>
                <w:rFonts w:ascii="GHEA Grapalat" w:hAnsi="GHEA Grapalat"/>
                <w:b/>
              </w:rPr>
              <w:t>ПИСТОЛЕТ</w:t>
            </w:r>
          </w:p>
        </w:tc>
      </w:tr>
      <w:tr w:rsidR="00A87EE8" w:rsidRPr="009044F1" w:rsidTr="00A87EE8">
        <w:trPr>
          <w:trHeight w:val="295"/>
          <w:jc w:val="center"/>
        </w:trPr>
        <w:tc>
          <w:tcPr>
            <w:tcW w:w="2209" w:type="dxa"/>
            <w:vAlign w:val="center"/>
          </w:tcPr>
          <w:p w:rsidR="00A87EE8" w:rsidRPr="00A87EE8" w:rsidRDefault="00A87EE8" w:rsidP="00B46D58">
            <w:pPr>
              <w:pStyle w:val="BodyTextIndent2"/>
              <w:widowControl w:val="0"/>
              <w:spacing w:after="120" w:line="240" w:lineRule="auto"/>
              <w:ind w:firstLine="0"/>
              <w:jc w:val="center"/>
              <w:rPr>
                <w:rFonts w:ascii="GHEA Grapalat" w:hAnsi="GHEA Grapalat"/>
                <w:b/>
                <w:sz w:val="24"/>
                <w:szCs w:val="24"/>
              </w:rPr>
            </w:pPr>
          </w:p>
          <w:p w:rsidR="00A87EE8" w:rsidRPr="00A87EE8" w:rsidRDefault="00A87EE8" w:rsidP="00B46D58">
            <w:pPr>
              <w:pStyle w:val="BodyTextIndent2"/>
              <w:widowControl w:val="0"/>
              <w:spacing w:after="120" w:line="240" w:lineRule="auto"/>
              <w:ind w:firstLine="0"/>
              <w:jc w:val="center"/>
              <w:rPr>
                <w:rFonts w:ascii="GHEA Grapalat" w:hAnsi="GHEA Grapalat"/>
                <w:b/>
                <w:sz w:val="24"/>
                <w:szCs w:val="24"/>
              </w:rPr>
            </w:pPr>
            <w:r w:rsidRPr="00A87EE8">
              <w:rPr>
                <w:rFonts w:ascii="GHEA Grapalat" w:hAnsi="GHEA Grapalat"/>
                <w:b/>
                <w:sz w:val="24"/>
                <w:szCs w:val="24"/>
              </w:rPr>
              <w:t>2</w:t>
            </w:r>
          </w:p>
        </w:tc>
        <w:tc>
          <w:tcPr>
            <w:tcW w:w="7025" w:type="dxa"/>
            <w:vAlign w:val="center"/>
          </w:tcPr>
          <w:p w:rsidR="00A87EE8" w:rsidRPr="00A87EE8" w:rsidRDefault="00A87EE8" w:rsidP="00B46D58">
            <w:pPr>
              <w:pStyle w:val="BodyTextIndent2"/>
              <w:widowControl w:val="0"/>
              <w:spacing w:after="120" w:line="240" w:lineRule="auto"/>
              <w:ind w:firstLine="0"/>
              <w:rPr>
                <w:rFonts w:ascii="GHEA Grapalat" w:hAnsi="GHEA Grapalat"/>
                <w:b/>
              </w:rPr>
            </w:pPr>
            <w:r w:rsidRPr="00A87EE8">
              <w:rPr>
                <w:rFonts w:ascii="GHEA Grapalat" w:hAnsi="GHEA Grapalat"/>
                <w:b/>
              </w:rPr>
              <w:t>ПАТРОН</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7F6900" w:rsidRDefault="007F6900" w:rsidP="007F6900">
      <w:pPr>
        <w:spacing w:line="360" w:lineRule="auto"/>
        <w:ind w:firstLine="567"/>
        <w:jc w:val="both"/>
        <w:rPr>
          <w:rFonts w:ascii="GHEA Grapalat" w:hAnsi="GHEA Grapalat"/>
          <w:b/>
          <w:lang w:val="af-ZA" w:eastAsia="en-US" w:bidi="ar-SA"/>
        </w:rPr>
      </w:pPr>
    </w:p>
    <w:p w:rsidR="007F6900" w:rsidRPr="0010328A" w:rsidRDefault="007F6900" w:rsidP="007F6900">
      <w:pPr>
        <w:spacing w:line="360" w:lineRule="auto"/>
        <w:ind w:firstLine="567"/>
        <w:jc w:val="both"/>
        <w:rPr>
          <w:rFonts w:ascii="GHEA Grapalat" w:hAnsi="GHEA Grapalat"/>
          <w:b/>
          <w:lang w:val="af-ZA" w:eastAsia="en-US" w:bidi="ar-SA"/>
        </w:rPr>
      </w:pPr>
      <w:r w:rsidRPr="0010328A">
        <w:rPr>
          <w:rFonts w:ascii="GHEA Grapalat" w:hAnsi="GHEA Grapalat"/>
          <w:b/>
          <w:lang w:val="af-ZA" w:eastAsia="en-US" w:bidi="ar-SA"/>
        </w:rPr>
        <w:t>Предусмотренные настоящим приглашением поставки товара, требуются следующие лицензии:</w:t>
      </w:r>
    </w:p>
    <w:p w:rsidR="007F6900" w:rsidRPr="0010328A" w:rsidRDefault="007F6900" w:rsidP="007F6900">
      <w:pPr>
        <w:spacing w:line="360" w:lineRule="auto"/>
        <w:ind w:firstLine="567"/>
        <w:jc w:val="both"/>
        <w:rPr>
          <w:rFonts w:ascii="GHEA Grapalat" w:hAnsi="GHEA Grapalat"/>
          <w:b/>
          <w:lang w:val="af-ZA" w:eastAsia="en-US" w:bidi="ar-SA"/>
        </w:rPr>
      </w:pPr>
      <w:r w:rsidRPr="0010328A">
        <w:rPr>
          <w:rFonts w:ascii="GHEA Grapalat" w:hAnsi="GHEA Grapalat"/>
          <w:b/>
          <w:lang w:val="af-ZA" w:eastAsia="en-US" w:bidi="ar-SA"/>
        </w:rPr>
        <w:t>По производству оружия или торговля оружием по следующим сферам`</w:t>
      </w:r>
    </w:p>
    <w:p w:rsidR="007F6900" w:rsidRPr="0010328A" w:rsidRDefault="007F6900" w:rsidP="007F6900">
      <w:pPr>
        <w:spacing w:line="360" w:lineRule="auto"/>
        <w:ind w:firstLine="567"/>
        <w:jc w:val="both"/>
        <w:rPr>
          <w:rFonts w:ascii="GHEA Grapalat" w:hAnsi="GHEA Grapalat"/>
          <w:b/>
          <w:lang w:val="af-ZA" w:eastAsia="en-US" w:bidi="ar-SA"/>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945"/>
      </w:tblGrid>
      <w:tr w:rsidR="007F6900" w:rsidRPr="0010328A" w:rsidTr="00A87EE8">
        <w:tc>
          <w:tcPr>
            <w:tcW w:w="2127" w:type="dxa"/>
          </w:tcPr>
          <w:p w:rsidR="007F6900" w:rsidRPr="0010328A" w:rsidRDefault="007F6900" w:rsidP="00A66AD4">
            <w:pPr>
              <w:tabs>
                <w:tab w:val="left" w:pos="1134"/>
              </w:tabs>
              <w:jc w:val="center"/>
              <w:rPr>
                <w:rFonts w:ascii="GHEA Grapalat" w:hAnsi="GHEA Grapalat"/>
                <w:b/>
                <w:i/>
                <w:lang w:val="es-ES" w:eastAsia="en-US" w:bidi="ar-SA"/>
              </w:rPr>
            </w:pPr>
            <w:r w:rsidRPr="0010328A">
              <w:rPr>
                <w:rFonts w:ascii="GHEA Grapalat" w:hAnsi="GHEA Grapalat" w:cs="Sylfaen"/>
                <w:b/>
                <w:bCs/>
                <w:i/>
                <w:iCs/>
                <w:lang w:val="es-ES" w:eastAsia="en-US" w:bidi="ar-SA"/>
              </w:rPr>
              <w:t>Номера лотов</w:t>
            </w:r>
          </w:p>
        </w:tc>
        <w:tc>
          <w:tcPr>
            <w:tcW w:w="6945" w:type="dxa"/>
            <w:vAlign w:val="center"/>
          </w:tcPr>
          <w:p w:rsidR="007F6900" w:rsidRPr="0010328A" w:rsidRDefault="007F6900" w:rsidP="00A66AD4">
            <w:pPr>
              <w:spacing w:line="360" w:lineRule="auto"/>
              <w:jc w:val="center"/>
              <w:rPr>
                <w:rFonts w:ascii="GHEA Grapalat" w:hAnsi="GHEA Grapalat"/>
                <w:b/>
                <w:bCs/>
                <w:i/>
                <w:iCs/>
                <w:lang w:val="es-ES" w:eastAsia="en-US" w:bidi="ar-SA"/>
              </w:rPr>
            </w:pPr>
            <w:r w:rsidRPr="0010328A">
              <w:rPr>
                <w:rFonts w:ascii="GHEA Grapalat" w:hAnsi="GHEA Grapalat" w:cs="Sylfaen"/>
                <w:b/>
                <w:i/>
                <w:lang w:val="es-ES" w:eastAsia="en-US" w:bidi="ar-SA"/>
              </w:rPr>
              <w:t>Виды требуемой(ых) лицензии(зий) /разрешения(ний)/</w:t>
            </w:r>
          </w:p>
        </w:tc>
      </w:tr>
      <w:tr w:rsidR="007F6900" w:rsidRPr="0010328A" w:rsidTr="00A87EE8">
        <w:tc>
          <w:tcPr>
            <w:tcW w:w="2127" w:type="dxa"/>
            <w:shd w:val="clear" w:color="auto" w:fill="999999"/>
          </w:tcPr>
          <w:p w:rsidR="007F6900" w:rsidRPr="0010328A" w:rsidRDefault="007F6900" w:rsidP="00A66AD4">
            <w:pPr>
              <w:tabs>
                <w:tab w:val="left" w:pos="1134"/>
              </w:tabs>
              <w:jc w:val="center"/>
              <w:rPr>
                <w:rFonts w:ascii="GHEA Grapalat" w:hAnsi="GHEA Grapalat"/>
                <w:b/>
                <w:i/>
                <w:lang w:val="es-ES" w:eastAsia="en-US" w:bidi="ar-SA"/>
              </w:rPr>
            </w:pPr>
            <w:r w:rsidRPr="0010328A">
              <w:rPr>
                <w:rFonts w:ascii="GHEA Grapalat" w:hAnsi="GHEA Grapalat"/>
                <w:b/>
                <w:i/>
                <w:lang w:val="es-ES" w:eastAsia="en-US" w:bidi="ar-SA"/>
              </w:rPr>
              <w:t>1</w:t>
            </w:r>
          </w:p>
        </w:tc>
        <w:tc>
          <w:tcPr>
            <w:tcW w:w="6945" w:type="dxa"/>
            <w:shd w:val="clear" w:color="auto" w:fill="999999"/>
          </w:tcPr>
          <w:p w:rsidR="007F6900" w:rsidRPr="0010328A" w:rsidRDefault="007F6900" w:rsidP="00A66AD4">
            <w:pPr>
              <w:tabs>
                <w:tab w:val="left" w:pos="1134"/>
              </w:tabs>
              <w:jc w:val="center"/>
              <w:rPr>
                <w:rFonts w:ascii="GHEA Grapalat" w:hAnsi="GHEA Grapalat"/>
                <w:b/>
                <w:i/>
                <w:lang w:val="es-ES" w:eastAsia="en-US" w:bidi="ar-SA"/>
              </w:rPr>
            </w:pPr>
            <w:r w:rsidRPr="0010328A">
              <w:rPr>
                <w:rFonts w:ascii="GHEA Grapalat" w:hAnsi="GHEA Grapalat"/>
                <w:b/>
                <w:i/>
                <w:lang w:val="es-ES" w:eastAsia="en-US" w:bidi="ar-SA"/>
              </w:rPr>
              <w:t>2</w:t>
            </w:r>
          </w:p>
        </w:tc>
      </w:tr>
      <w:tr w:rsidR="007F6900" w:rsidRPr="0010328A" w:rsidTr="00A87EE8">
        <w:tc>
          <w:tcPr>
            <w:tcW w:w="2127" w:type="dxa"/>
            <w:vAlign w:val="center"/>
          </w:tcPr>
          <w:p w:rsidR="007F6900" w:rsidRPr="00A87EE8" w:rsidRDefault="00A87EE8" w:rsidP="00A66AD4">
            <w:pPr>
              <w:jc w:val="center"/>
              <w:rPr>
                <w:rFonts w:ascii="GHEA Grapalat" w:hAnsi="GHEA Grapalat"/>
                <w:b/>
                <w:i/>
                <w:lang w:eastAsia="en-US" w:bidi="ar-SA"/>
              </w:rPr>
            </w:pPr>
            <w:r>
              <w:rPr>
                <w:rFonts w:ascii="GHEA Grapalat" w:hAnsi="GHEA Grapalat"/>
                <w:b/>
                <w:i/>
                <w:lang w:eastAsia="en-US" w:bidi="ar-SA"/>
              </w:rPr>
              <w:t>1</w:t>
            </w:r>
          </w:p>
        </w:tc>
        <w:tc>
          <w:tcPr>
            <w:tcW w:w="6945" w:type="dxa"/>
            <w:vAlign w:val="center"/>
          </w:tcPr>
          <w:p w:rsidR="007F6900" w:rsidRPr="0010328A" w:rsidRDefault="00A87EE8" w:rsidP="00A66AD4">
            <w:pPr>
              <w:spacing w:line="360" w:lineRule="auto"/>
              <w:rPr>
                <w:rFonts w:ascii="GHEA Grapalat" w:hAnsi="GHEA Grapalat"/>
                <w:lang w:val="es-ES" w:eastAsia="en-US" w:bidi="ar-SA"/>
              </w:rPr>
            </w:pPr>
            <w:r w:rsidRPr="00A87EE8">
              <w:rPr>
                <w:rFonts w:ascii="GHEA Grapalat" w:hAnsi="GHEA Grapalat"/>
                <w:lang w:val="es-ES" w:eastAsia="en-US" w:bidi="ar-SA"/>
              </w:rPr>
              <w:t>Торговля оружием или производство оружия</w:t>
            </w:r>
          </w:p>
        </w:tc>
      </w:tr>
      <w:tr w:rsidR="00A87EE8" w:rsidRPr="0010328A" w:rsidTr="00A87EE8">
        <w:tc>
          <w:tcPr>
            <w:tcW w:w="2127" w:type="dxa"/>
            <w:vAlign w:val="center"/>
          </w:tcPr>
          <w:p w:rsidR="00A87EE8" w:rsidRPr="00A87EE8" w:rsidRDefault="00A87EE8" w:rsidP="00A87EE8">
            <w:pPr>
              <w:jc w:val="center"/>
              <w:rPr>
                <w:rFonts w:ascii="GHEA Grapalat" w:hAnsi="GHEA Grapalat"/>
                <w:b/>
                <w:i/>
                <w:lang w:eastAsia="en-US" w:bidi="ar-SA"/>
              </w:rPr>
            </w:pPr>
            <w:r>
              <w:rPr>
                <w:rFonts w:ascii="GHEA Grapalat" w:hAnsi="GHEA Grapalat"/>
                <w:b/>
                <w:i/>
                <w:lang w:eastAsia="en-US" w:bidi="ar-SA"/>
              </w:rPr>
              <w:t>2</w:t>
            </w:r>
          </w:p>
        </w:tc>
        <w:tc>
          <w:tcPr>
            <w:tcW w:w="6945" w:type="dxa"/>
            <w:vAlign w:val="center"/>
          </w:tcPr>
          <w:p w:rsidR="00A87EE8" w:rsidRPr="0010328A" w:rsidRDefault="00A87EE8" w:rsidP="00A87EE8">
            <w:pPr>
              <w:spacing w:line="360" w:lineRule="auto"/>
              <w:rPr>
                <w:rFonts w:ascii="GHEA Grapalat" w:hAnsi="GHEA Grapalat"/>
                <w:lang w:val="es-ES" w:eastAsia="en-US" w:bidi="ar-SA"/>
              </w:rPr>
            </w:pPr>
            <w:r w:rsidRPr="0010328A">
              <w:rPr>
                <w:rFonts w:ascii="GHEA Grapalat" w:hAnsi="GHEA Grapalat"/>
                <w:lang w:val="es-ES" w:eastAsia="en-US" w:bidi="ar-SA"/>
              </w:rPr>
              <w:t xml:space="preserve">Изготовление патронов и их частей или торговля гражданским  и служебным оружием и их патронами </w:t>
            </w:r>
          </w:p>
        </w:tc>
      </w:tr>
    </w:tbl>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w:t>
      </w:r>
      <w:r w:rsidRPr="009044F1">
        <w:rPr>
          <w:rFonts w:ascii="GHEA Grapalat" w:hAnsi="GHEA Grapalat"/>
        </w:rPr>
        <w:lastRenderedPageBreak/>
        <w:t xml:space="preserve">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w:t>
      </w:r>
      <w:r w:rsidRPr="009044F1">
        <w:rPr>
          <w:rFonts w:ascii="GHEA Grapalat" w:hAnsi="GHEA Grapalat"/>
        </w:rPr>
        <w:lastRenderedPageBreak/>
        <w:t>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lastRenderedPageBreak/>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D7190" w:rsidRPr="00BC0CA7" w:rsidRDefault="000D7190" w:rsidP="000D7190">
      <w:pPr>
        <w:pStyle w:val="FootnoteText"/>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rsidR="00096865" w:rsidRPr="009044F1" w:rsidRDefault="00CB5684" w:rsidP="00CB5684">
      <w:pPr>
        <w:rPr>
          <w:rFonts w:ascii="GHEA Grapalat" w:hAnsi="GHEA Grapalat"/>
        </w:rPr>
      </w:pPr>
      <w:r>
        <w:rPr>
          <w:rFonts w:ascii="GHEA Grapalat" w:hAnsi="GHEA Grapalat"/>
        </w:rPr>
        <w:t xml:space="preserve">    </w:t>
      </w:r>
      <w:r w:rsidR="00096865" w:rsidRPr="009044F1">
        <w:rPr>
          <w:rFonts w:ascii="GHEA Grapalat" w:hAnsi="GHEA Grapalat"/>
        </w:rPr>
        <w:t xml:space="preserve">Участник имеет право </w:t>
      </w:r>
      <w:r w:rsidR="006735A4">
        <w:rPr>
          <w:rFonts w:ascii="GHEA Grapalat" w:hAnsi="GHEA Grapalat"/>
        </w:rPr>
        <w:t>в письменной форме</w:t>
      </w:r>
      <w:r w:rsidR="00096865"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00096865"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DB58AC"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DB58AC" w:rsidRDefault="00A80ECD" w:rsidP="00DB58A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DB58AC">
        <w:rPr>
          <w:rFonts w:ascii="GHEA Grapalat" w:hAnsi="GHEA Grapalat"/>
          <w:sz w:val="24"/>
          <w:szCs w:val="24"/>
        </w:rPr>
        <w:t xml:space="preserve">Заявки на процедуру необходимо представить в комиссию по адресу </w:t>
      </w:r>
      <w:r w:rsidR="00DB58AC" w:rsidRPr="006B4F47">
        <w:rPr>
          <w:rFonts w:ascii="GHEA Grapalat" w:hAnsi="GHEA Grapalat"/>
          <w:b/>
          <w:sz w:val="24"/>
          <w:szCs w:val="24"/>
        </w:rPr>
        <w:t>г. Ереван, ул. М.Хоренаци 162А</w:t>
      </w:r>
      <w:r w:rsidR="00DB58AC">
        <w:rPr>
          <w:rFonts w:ascii="GHEA Grapalat" w:hAnsi="GHEA Grapalat"/>
          <w:b/>
          <w:sz w:val="24"/>
          <w:szCs w:val="24"/>
        </w:rPr>
        <w:t xml:space="preserve"> </w:t>
      </w:r>
      <w:r w:rsidR="00DB58AC">
        <w:rPr>
          <w:rFonts w:ascii="GHEA Grapalat" w:hAnsi="GHEA Grapalat"/>
          <w:sz w:val="24"/>
          <w:szCs w:val="24"/>
        </w:rPr>
        <w:t xml:space="preserve"> не позднее, чем </w:t>
      </w:r>
      <w:r w:rsidR="00DB58AC" w:rsidRPr="00657765">
        <w:rPr>
          <w:rFonts w:ascii="GHEA Grapalat" w:hAnsi="GHEA Grapalat"/>
          <w:b/>
          <w:sz w:val="24"/>
          <w:szCs w:val="24"/>
        </w:rPr>
        <w:t>"</w:t>
      </w:r>
      <w:r w:rsidR="00DB58AC">
        <w:rPr>
          <w:rFonts w:ascii="GHEA Grapalat" w:hAnsi="GHEA Grapalat"/>
          <w:b/>
          <w:sz w:val="24"/>
          <w:szCs w:val="24"/>
        </w:rPr>
        <w:t>1</w:t>
      </w:r>
      <w:r w:rsidR="00CB5684">
        <w:rPr>
          <w:rFonts w:ascii="GHEA Grapalat" w:hAnsi="GHEA Grapalat"/>
          <w:b/>
          <w:sz w:val="24"/>
          <w:szCs w:val="24"/>
        </w:rPr>
        <w:t>2</w:t>
      </w:r>
      <w:r w:rsidR="00DB58AC" w:rsidRPr="00657765">
        <w:rPr>
          <w:rFonts w:ascii="GHEA Grapalat" w:hAnsi="GHEA Grapalat"/>
          <w:b/>
          <w:sz w:val="24"/>
          <w:szCs w:val="24"/>
        </w:rPr>
        <w:t>:00"</w:t>
      </w:r>
      <w:r w:rsidR="00DB58AC">
        <w:rPr>
          <w:rFonts w:ascii="GHEA Grapalat" w:hAnsi="GHEA Grapalat"/>
          <w:sz w:val="24"/>
          <w:szCs w:val="24"/>
        </w:rPr>
        <w:t xml:space="preserve"> часов </w:t>
      </w:r>
      <w:r w:rsidR="00DB58AC" w:rsidRPr="00657765">
        <w:rPr>
          <w:rFonts w:ascii="GHEA Grapalat" w:hAnsi="GHEA Grapalat"/>
          <w:b/>
          <w:sz w:val="24"/>
          <w:szCs w:val="24"/>
        </w:rPr>
        <w:t>"7-го</w:t>
      </w:r>
      <w:r w:rsidR="00DB58AC">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DB58AC" w:rsidP="00DB58AC">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5E5364">
        <w:rPr>
          <w:rFonts w:ascii="GHEA Grapalat" w:hAnsi="GHEA Grapalat"/>
          <w:b/>
          <w:sz w:val="24"/>
          <w:szCs w:val="24"/>
        </w:rPr>
        <w:t>Донара Мгеряну</w:t>
      </w:r>
      <w:r>
        <w:rPr>
          <w:rFonts w:ascii="GHEA Grapalat" w:hAnsi="GHEA Grapalat"/>
          <w:sz w:val="24"/>
          <w:szCs w:val="24"/>
        </w:rPr>
        <w:t xml:space="preserve"> ". </w:t>
      </w:r>
      <w:r w:rsidR="00A80ECD">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w:t>
      </w:r>
      <w:r w:rsidR="006A7E82" w:rsidRPr="00650DCD">
        <w:rPr>
          <w:rFonts w:ascii="GHEA Grapalat" w:hAnsi="GHEA Grapalat"/>
          <w:sz w:val="24"/>
          <w:szCs w:val="24"/>
        </w:rPr>
        <w:lastRenderedPageBreak/>
        <w:t xml:space="preserve">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w:t>
      </w:r>
      <w:r w:rsidRPr="009044F1">
        <w:rPr>
          <w:rFonts w:ascii="GHEA Grapalat" w:hAnsi="GHEA Grapalat"/>
          <w:sz w:val="24"/>
          <w:szCs w:val="24"/>
        </w:rPr>
        <w:lastRenderedPageBreak/>
        <w:t xml:space="preserve">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w:t>
      </w:r>
      <w:r w:rsidRPr="009044F1">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DC5C67" w:rsidRPr="000D13A5" w:rsidRDefault="000A7528"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Pr="000D13A5">
        <w:rPr>
          <w:rFonts w:ascii="GHEA Grapalat" w:hAnsi="GHEA Grapalat"/>
        </w:rPr>
        <w:t>В</w:t>
      </w:r>
      <w:r w:rsidR="003A6791" w:rsidRPr="000D13A5">
        <w:rPr>
          <w:rFonts w:ascii="Courier New" w:hAnsi="Courier New" w:cs="Courier New"/>
          <w:lang w:val="en-US"/>
        </w:rPr>
        <w:t> </w:t>
      </w:r>
      <w:r w:rsidRPr="000D13A5">
        <w:rPr>
          <w:rFonts w:ascii="GHEA Grapalat" w:hAnsi="GHEA Grapalat"/>
        </w:rPr>
        <w:t xml:space="preserve">случае представления </w:t>
      </w:r>
      <w:r w:rsidR="00293C7D" w:rsidRPr="000D13A5">
        <w:rPr>
          <w:rFonts w:ascii="GHEA Grapalat" w:hAnsi="GHEA Grapalat"/>
        </w:rPr>
        <w:t xml:space="preserve">одного </w:t>
      </w:r>
      <w:r w:rsidRPr="000D13A5">
        <w:rPr>
          <w:rFonts w:ascii="GHEA Grapalat" w:hAnsi="GHEA Grapalat"/>
        </w:rPr>
        <w:t>обеспечения заявки, его сумма исчисляется в отношении общей суммы ценовых предложений по</w:t>
      </w:r>
      <w:r w:rsidR="003A6791" w:rsidRPr="000D13A5">
        <w:rPr>
          <w:rFonts w:ascii="Courier New" w:hAnsi="Courier New" w:cs="Courier New"/>
          <w:lang w:val="en-US"/>
        </w:rPr>
        <w:t> </w:t>
      </w:r>
      <w:r w:rsidRPr="000D13A5">
        <w:rPr>
          <w:rFonts w:ascii="GHEA Grapalat" w:hAnsi="GHEA Grapalat"/>
        </w:rPr>
        <w:t xml:space="preserve">представленным лотам. </w:t>
      </w:r>
    </w:p>
    <w:p w:rsidR="00C35487" w:rsidRPr="00CB5684" w:rsidRDefault="000A7528" w:rsidP="00B46D58">
      <w:pPr>
        <w:widowControl w:val="0"/>
        <w:tabs>
          <w:tab w:val="left" w:pos="1134"/>
        </w:tabs>
        <w:spacing w:after="160"/>
        <w:ind w:firstLine="567"/>
        <w:jc w:val="both"/>
        <w:rPr>
          <w:rFonts w:ascii="GHEA Grapalat" w:hAnsi="GHEA Grapalat"/>
        </w:rPr>
      </w:pPr>
      <w:r w:rsidRPr="00CB5684">
        <w:rPr>
          <w:rFonts w:ascii="GHEA Grapalat" w:hAnsi="GHEA Grapalat"/>
        </w:rPr>
        <w:t>б.</w:t>
      </w:r>
      <w:r w:rsidR="00E70FC4" w:rsidRPr="00CB5684">
        <w:rPr>
          <w:rFonts w:ascii="GHEA Grapalat" w:hAnsi="GHEA Grapalat"/>
        </w:rPr>
        <w:tab/>
      </w:r>
      <w:r w:rsidR="004834BA" w:rsidRPr="00CB5684">
        <w:rPr>
          <w:rFonts w:ascii="GHEA Grapalat" w:hAnsi="GHEA Grapalat"/>
        </w:rPr>
        <w:t xml:space="preserve">если </w:t>
      </w:r>
      <w:r w:rsidRPr="00CB5684">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CB5684">
        <w:rPr>
          <w:rFonts w:ascii="GHEA Grapalat" w:hAnsi="GHEA Grapalat"/>
        </w:rPr>
        <w:footnoteReference w:customMarkFollows="1" w:id="2"/>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DE24FD">
        <w:rPr>
          <w:rFonts w:ascii="GHEA Grapalat" w:hAnsi="GHEA Grapalat"/>
          <w:sz w:val="24"/>
          <w:szCs w:val="24"/>
        </w:rPr>
        <w:t xml:space="preserve">Вскрытие заявок произойдет на </w:t>
      </w:r>
      <w:r w:rsidR="00DE24FD" w:rsidRPr="00DE24FD">
        <w:rPr>
          <w:rFonts w:ascii="GHEA Grapalat" w:hAnsi="GHEA Grapalat"/>
          <w:b/>
          <w:sz w:val="24"/>
          <w:szCs w:val="24"/>
        </w:rPr>
        <w:t>"7</w:t>
      </w:r>
      <w:r w:rsidRPr="00DE24FD">
        <w:rPr>
          <w:rFonts w:ascii="GHEA Grapalat" w:hAnsi="GHEA Grapalat"/>
          <w:b/>
          <w:sz w:val="24"/>
          <w:szCs w:val="24"/>
        </w:rPr>
        <w:t>"-ый день в "</w:t>
      </w:r>
      <w:r w:rsidR="00CB5684">
        <w:rPr>
          <w:rFonts w:ascii="GHEA Grapalat" w:hAnsi="GHEA Grapalat"/>
          <w:b/>
          <w:sz w:val="24"/>
          <w:szCs w:val="24"/>
        </w:rPr>
        <w:t>12</w:t>
      </w:r>
      <w:r w:rsidR="00DE24FD" w:rsidRPr="00DE24FD">
        <w:rPr>
          <w:rFonts w:ascii="GHEA Grapalat" w:hAnsi="GHEA Grapalat"/>
          <w:b/>
          <w:sz w:val="24"/>
          <w:szCs w:val="24"/>
        </w:rPr>
        <w:t>;00</w:t>
      </w:r>
      <w:r w:rsidRPr="00DE24FD">
        <w:rPr>
          <w:rFonts w:ascii="GHEA Grapalat" w:hAnsi="GHEA Grapalat"/>
          <w:b/>
          <w:sz w:val="24"/>
          <w:szCs w:val="24"/>
        </w:rPr>
        <w:t>"</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w:t>
      </w:r>
      <w:r w:rsidRPr="009044F1">
        <w:rPr>
          <w:rFonts w:ascii="GHEA Grapalat" w:hAnsi="GHEA Grapalat"/>
        </w:rPr>
        <w:lastRenderedPageBreak/>
        <w:t>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57BC3" w:rsidRPr="009044F1">
        <w:rPr>
          <w:rFonts w:ascii="GHEA Grapalat" w:hAnsi="GHEA Grapalat"/>
          <w:i w:val="0"/>
          <w:sz w:val="24"/>
          <w:szCs w:val="24"/>
        </w:rPr>
        <w:t xml:space="preserve">с драмом Республики Армения по </w:t>
      </w:r>
      <w:r w:rsidR="00357BC3" w:rsidRPr="00AA7BD6">
        <w:rPr>
          <w:rFonts w:ascii="GHEA Grapalat" w:hAnsi="GHEA Grapalat"/>
          <w:b/>
          <w:i w:val="0"/>
          <w:sz w:val="24"/>
          <w:szCs w:val="24"/>
        </w:rPr>
        <w:t>курсу КБ</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w:t>
      </w:r>
      <w:r w:rsidRPr="009044F1">
        <w:rPr>
          <w:rFonts w:ascii="GHEA Grapalat" w:hAnsi="GHEA Grapalat"/>
          <w:sz w:val="24"/>
          <w:szCs w:val="24"/>
        </w:rPr>
        <w:lastRenderedPageBreak/>
        <w:t>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w:t>
      </w:r>
      <w:r w:rsidR="00C34AFD" w:rsidRPr="00C34AFD">
        <w:rPr>
          <w:rFonts w:ascii="GHEA Grapalat" w:hAnsi="GHEA Grapalat"/>
          <w:sz w:val="24"/>
          <w:szCs w:val="24"/>
        </w:rPr>
        <w:lastRenderedPageBreak/>
        <w:t>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w:t>
      </w:r>
      <w:r w:rsidRPr="009044F1">
        <w:rPr>
          <w:rFonts w:ascii="GHEA Grapalat" w:hAnsi="GHEA Grapalat"/>
          <w:sz w:val="24"/>
          <w:szCs w:val="24"/>
        </w:rPr>
        <w:lastRenderedPageBreak/>
        <w:t xml:space="preserve">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w:t>
      </w:r>
      <w:r w:rsidRPr="009044F1">
        <w:rPr>
          <w:rFonts w:ascii="GHEA Grapalat" w:hAnsi="GHEA Grapalat"/>
        </w:rPr>
        <w:lastRenderedPageBreak/>
        <w:t xml:space="preserve">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B5684" w:rsidRDefault="00A150A9" w:rsidP="00CB5684">
      <w:pPr>
        <w:widowControl w:val="0"/>
        <w:tabs>
          <w:tab w:val="left" w:pos="1276"/>
        </w:tabs>
        <w:spacing w:after="160"/>
        <w:ind w:firstLine="567"/>
        <w:contextualSpacing/>
        <w:jc w:val="both"/>
        <w:rPr>
          <w:rFonts w:ascii="GHEA Grapalat" w:hAnsi="GHEA Grapalat"/>
          <w:spacing w:val="-4"/>
        </w:rPr>
      </w:pPr>
      <w:r w:rsidRPr="00CB5684">
        <w:rPr>
          <w:rFonts w:ascii="GHEA Grapalat" w:hAnsi="GHEA Grapalat"/>
          <w:spacing w:val="-4"/>
        </w:rPr>
        <w:t>8.</w:t>
      </w:r>
      <w:r w:rsidR="000E624C" w:rsidRPr="00CB5684">
        <w:rPr>
          <w:rFonts w:ascii="GHEA Grapalat" w:hAnsi="GHEA Grapalat"/>
          <w:spacing w:val="-4"/>
        </w:rPr>
        <w:t>1</w:t>
      </w:r>
      <w:r w:rsidR="00B325AF" w:rsidRPr="00CB5684">
        <w:rPr>
          <w:rFonts w:ascii="GHEA Grapalat" w:hAnsi="GHEA Grapalat"/>
          <w:spacing w:val="-4"/>
        </w:rPr>
        <w:t>8</w:t>
      </w:r>
      <w:r w:rsidRPr="00CB5684">
        <w:rPr>
          <w:rFonts w:ascii="GHEA Grapalat" w:hAnsi="GHEA Grapalat"/>
          <w:spacing w:val="-4"/>
        </w:rPr>
        <w:t>.</w:t>
      </w:r>
      <w:r w:rsidR="00EE0CB1" w:rsidRPr="00CB5684">
        <w:rPr>
          <w:rFonts w:ascii="GHEA Grapalat" w:hAnsi="GHEA Grapalat"/>
          <w:spacing w:val="-4"/>
        </w:rPr>
        <w:tab/>
      </w:r>
      <w:r w:rsidRPr="00CB5684">
        <w:rPr>
          <w:rFonts w:ascii="GHEA Grapalat" w:hAnsi="GHEA Grapalat"/>
          <w:spacing w:val="-4"/>
        </w:rPr>
        <w:t>Оценка заявок и определение отобранного участника осуществляются по отдельным лотам</w:t>
      </w:r>
      <w:r w:rsidR="00FE2802" w:rsidRPr="00CB5684">
        <w:rPr>
          <w:spacing w:val="-4"/>
        </w:rPr>
        <w:footnoteReference w:customMarkFollows="1" w:id="3"/>
        <w:t>11</w:t>
      </w:r>
      <w:r w:rsidRPr="00CB5684">
        <w:rPr>
          <w:rFonts w:ascii="GHEA Grapalat" w:hAnsi="GHEA Grapalat"/>
          <w:spacing w:val="-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162A19" w:rsidRPr="00162A19">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F75607" w:rsidRPr="00F75607" w:rsidRDefault="00A6609C" w:rsidP="00571E4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w:t>
      </w:r>
      <w:r w:rsidR="00162A19">
        <w:rPr>
          <w:rFonts w:ascii="GHEA Grapalat" w:hAnsi="GHEA Grapalat"/>
        </w:rPr>
        <w:t>ожение 4. 2) или наличных денег</w:t>
      </w:r>
      <w:r w:rsidR="003D57AD" w:rsidRPr="00174059">
        <w:rPr>
          <w:rFonts w:ascii="GHEA Grapalat" w:hAnsi="GHEA Grapalat"/>
        </w:rPr>
        <w:t>.</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F75607" w:rsidRPr="00F75607">
        <w:rPr>
          <w:rFonts w:ascii="GHEA Grapalat" w:hAnsi="GHEA Grapalat"/>
        </w:rPr>
        <w:t>.</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lastRenderedPageBreak/>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Если цена 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35631F" w:rsidRPr="00CB5684" w:rsidRDefault="0035631F" w:rsidP="00CB5684">
      <w:pPr>
        <w:widowControl w:val="0"/>
        <w:tabs>
          <w:tab w:val="left" w:pos="1276"/>
        </w:tabs>
        <w:spacing w:after="160"/>
        <w:jc w:val="both"/>
        <w:rPr>
          <w:rFonts w:ascii="GHEA Grapalat" w:hAnsi="GHEA Grapalat"/>
          <w:color w:val="FF0000"/>
        </w:rPr>
      </w:pP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A75707" w:rsidRPr="00A75707">
        <w:rPr>
          <w:rFonts w:ascii="GHEA Grapalat" w:hAnsi="GHEA Grapalat"/>
        </w:rPr>
        <w:t>" 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w:t>
      </w:r>
      <w:r w:rsidR="00D32092" w:rsidRPr="00250377">
        <w:rPr>
          <w:rFonts w:ascii="GHEA Grapalat" w:hAnsi="GHEA Grapalat" w:cs="Sylfaen"/>
        </w:rPr>
        <w:lastRenderedPageBreak/>
        <w:t>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677C36" w:rsidRPr="002B3996" w:rsidRDefault="00030D40" w:rsidP="00677C36">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Pr="00677C36" w:rsidRDefault="005066AC" w:rsidP="00677C36">
      <w:pPr>
        <w:widowControl w:val="0"/>
        <w:tabs>
          <w:tab w:val="left" w:pos="1276"/>
        </w:tabs>
        <w:spacing w:after="160"/>
        <w:ind w:firstLine="567"/>
        <w:jc w:val="both"/>
        <w:rPr>
          <w:rFonts w:ascii="GHEA Grapalat" w:hAnsi="GHEA Grapalat"/>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w:t>
      </w:r>
      <w:r w:rsidRPr="009044F1">
        <w:rPr>
          <w:rFonts w:ascii="GHEA Grapalat" w:hAnsi="GHEA Grapalat"/>
        </w:rPr>
        <w:lastRenderedPageBreak/>
        <w:t xml:space="preserve">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B3996" w:rsidRPr="002B3996">
        <w:rPr>
          <w:rFonts w:ascii="GHEA Grapalat" w:hAnsi="GHEA Grapalat"/>
          <w:b/>
        </w:rPr>
        <w:t>ЗАПРОСА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4"/>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B3996" w:rsidRPr="002B3996">
        <w:rPr>
          <w:rFonts w:ascii="GHEA Grapalat" w:hAnsi="GHEA Grapalat"/>
        </w:rPr>
        <w:t xml:space="preserve">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A87EE8" w:rsidRDefault="00654E19"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9122C2"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2B3996" w:rsidRPr="002B3996">
        <w:rPr>
          <w:rFonts w:ascii="GHEA Grapalat" w:hAnsi="GHEA Grapalat"/>
          <w:b/>
          <w:sz w:val="24"/>
          <w:szCs w:val="24"/>
        </w:rPr>
        <w:t>на запроса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122C2">
        <w:rPr>
          <w:rFonts w:ascii="GHEA Grapalat" w:hAnsi="GHEA Grapalat"/>
          <w:b/>
          <w:sz w:val="24"/>
          <w:szCs w:val="24"/>
        </w:rPr>
        <w:t>IKVCIK-GHAPDzB-2</w:t>
      </w:r>
      <w:r w:rsidR="009122C2" w:rsidRPr="009122C2">
        <w:rPr>
          <w:rFonts w:ascii="GHEA Grapalat" w:hAnsi="GHEA Grapalat"/>
          <w:b/>
          <w:sz w:val="24"/>
          <w:szCs w:val="24"/>
        </w:rPr>
        <w:t>2</w:t>
      </w:r>
      <w:r w:rsidR="009122C2" w:rsidRPr="000839F0">
        <w:rPr>
          <w:rFonts w:ascii="GHEA Grapalat" w:hAnsi="GHEA Grapalat"/>
          <w:b/>
          <w:sz w:val="24"/>
          <w:szCs w:val="24"/>
        </w:rPr>
        <w:t>/0</w:t>
      </w:r>
      <w:r w:rsidR="009122C2" w:rsidRPr="009122C2">
        <w:rPr>
          <w:rFonts w:ascii="GHEA Grapalat" w:hAnsi="GHEA Grapalat"/>
          <w:b/>
          <w:sz w:val="24"/>
          <w:szCs w:val="24"/>
        </w:rPr>
        <w:t>2</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w:t>
      </w:r>
      <w:r w:rsidR="009122C2" w:rsidRPr="009122C2">
        <w:rPr>
          <w:rFonts w:ascii="GHEA Grapalat" w:hAnsi="GHEA Grapalat"/>
          <w:b w:val="0"/>
          <w:sz w:val="24"/>
          <w:szCs w:val="24"/>
        </w:rPr>
        <w:t xml:space="preserve"> </w:t>
      </w:r>
      <w:r w:rsidR="009122C2" w:rsidRPr="009122C2">
        <w:rPr>
          <w:rFonts w:ascii="GHEA Grapalat" w:hAnsi="GHEA Grapalat"/>
          <w:color w:val="auto"/>
          <w:sz w:val="24"/>
          <w:szCs w:val="24"/>
        </w:rPr>
        <w:t>на</w:t>
      </w:r>
      <w:r w:rsidRPr="00374F4A">
        <w:rPr>
          <w:rFonts w:ascii="GHEA Grapalat" w:hAnsi="GHEA Grapalat"/>
          <w:color w:val="auto"/>
          <w:sz w:val="24"/>
          <w:szCs w:val="24"/>
        </w:rPr>
        <w:t xml:space="preserve"> </w:t>
      </w:r>
      <w:r w:rsidR="009122C2" w:rsidRPr="009122C2">
        <w:rPr>
          <w:rFonts w:ascii="GHEA Grapalat" w:hAnsi="GHEA Grapalat"/>
          <w:color w:val="auto"/>
          <w:sz w:val="24"/>
          <w:szCs w:val="24"/>
        </w:rPr>
        <w:t>запроса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9122C2" w:rsidRPr="00A87EE8">
        <w:rPr>
          <w:rFonts w:ascii="GHEA Grapalat" w:hAnsi="GHEA Grapalat"/>
        </w:rPr>
        <w:t xml:space="preserve">                                         </w:t>
      </w:r>
      <w:r w:rsidR="009122C2">
        <w:rPr>
          <w:rFonts w:ascii="GHEA Grapalat" w:hAnsi="GHEA Grapalat"/>
          <w:b/>
        </w:rPr>
        <w:t>IKVCIK-GHAPDzB-2</w:t>
      </w:r>
      <w:r w:rsidR="009122C2" w:rsidRPr="009122C2">
        <w:rPr>
          <w:rFonts w:ascii="GHEA Grapalat" w:hAnsi="GHEA Grapalat"/>
          <w:b/>
        </w:rPr>
        <w:t>2</w:t>
      </w:r>
      <w:r w:rsidR="009122C2" w:rsidRPr="000839F0">
        <w:rPr>
          <w:rFonts w:ascii="GHEA Grapalat" w:hAnsi="GHEA Grapalat"/>
          <w:b/>
        </w:rPr>
        <w:t>/0</w:t>
      </w:r>
      <w:r w:rsidR="009122C2" w:rsidRPr="009122C2">
        <w:rPr>
          <w:rFonts w:ascii="GHEA Grapalat" w:hAnsi="GHEA Grapalat"/>
          <w:b/>
        </w:rPr>
        <w:t>2</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ListParagraph"/>
        <w:widowControl w:val="0"/>
        <w:numPr>
          <w:ilvl w:val="0"/>
          <w:numId w:val="21"/>
        </w:numPr>
        <w:spacing w:after="160"/>
        <w:jc w:val="both"/>
        <w:rPr>
          <w:rFonts w:ascii="GHEA Grapalat" w:hAnsi="GHEA Grapalat" w:cs="Arial"/>
        </w:rPr>
      </w:pPr>
      <w:r w:rsidRPr="003D58E1">
        <w:rPr>
          <w:rFonts w:ascii="GHEA Grapalat" w:hAnsi="GHEA Grapalat"/>
        </w:rPr>
        <w:lastRenderedPageBreak/>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w:t>
      </w:r>
      <w:r w:rsidR="009122C2">
        <w:rPr>
          <w:rFonts w:ascii="GHEA Grapalat" w:hAnsi="GHEA Grapalat"/>
        </w:rPr>
        <w:t xml:space="preserve">под кодом </w:t>
      </w:r>
      <w:r w:rsidR="009122C2">
        <w:rPr>
          <w:rFonts w:ascii="GHEA Grapalat" w:hAnsi="GHEA Grapalat"/>
          <w:b/>
        </w:rPr>
        <w:t>IKVCIK-GHAPDzB-2</w:t>
      </w:r>
      <w:r w:rsidR="009122C2" w:rsidRPr="009122C2">
        <w:rPr>
          <w:rFonts w:ascii="GHEA Grapalat" w:hAnsi="GHEA Grapalat"/>
          <w:b/>
        </w:rPr>
        <w:t>2</w:t>
      </w:r>
      <w:r w:rsidR="009122C2" w:rsidRPr="000839F0">
        <w:rPr>
          <w:rFonts w:ascii="GHEA Grapalat" w:hAnsi="GHEA Grapalat"/>
          <w:b/>
        </w:rPr>
        <w:t>/0</w:t>
      </w:r>
      <w:r w:rsidR="009122C2" w:rsidRPr="009122C2">
        <w:rPr>
          <w:rFonts w:ascii="GHEA Grapalat" w:hAnsi="GHEA Grapalat"/>
          <w:b/>
        </w:rPr>
        <w:t xml:space="preserve">2,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9122C2">
        <w:rPr>
          <w:rFonts w:ascii="GHEA Grapalat" w:hAnsi="GHEA Grapalat"/>
          <w:b/>
        </w:rPr>
        <w:t>IKVCIK-GHAPDzB-2</w:t>
      </w:r>
      <w:r w:rsidR="009122C2" w:rsidRPr="009122C2">
        <w:rPr>
          <w:rFonts w:ascii="GHEA Grapalat" w:hAnsi="GHEA Grapalat"/>
          <w:b/>
        </w:rPr>
        <w:t>2</w:t>
      </w:r>
      <w:r w:rsidR="009122C2" w:rsidRPr="000839F0">
        <w:rPr>
          <w:rFonts w:ascii="GHEA Grapalat" w:hAnsi="GHEA Grapalat"/>
          <w:b/>
        </w:rPr>
        <w:t>/0</w:t>
      </w:r>
      <w:r w:rsidR="009122C2" w:rsidRPr="009122C2">
        <w:rPr>
          <w:rFonts w:ascii="GHEA Grapalat" w:hAnsi="GHEA Grapalat"/>
          <w:b/>
        </w:rPr>
        <w:t>2</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122C2" w:rsidRPr="009122C2">
        <w:rPr>
          <w:rFonts w:ascii="GHEA Grapalat" w:hAnsi="GHEA Grapalat"/>
        </w:rPr>
        <w:t>на</w:t>
      </w:r>
      <w:r w:rsidR="009122C2" w:rsidRPr="00374F4A">
        <w:rPr>
          <w:rFonts w:ascii="GHEA Grapalat" w:hAnsi="GHEA Grapalat"/>
        </w:rPr>
        <w:t xml:space="preserve"> </w:t>
      </w:r>
      <w:r w:rsidR="009122C2" w:rsidRPr="009122C2">
        <w:rPr>
          <w:rFonts w:ascii="GHEA Grapalat" w:hAnsi="GHEA Grapalat"/>
        </w:rPr>
        <w:t>запроса котировок</w:t>
      </w:r>
      <w:r w:rsidR="009122C2">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A87EE8"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9122C2" w:rsidRPr="009122C2">
        <w:rPr>
          <w:rFonts w:ascii="GHEA Grapalat" w:hAnsi="GHEA Grapalat"/>
          <w:b/>
          <w:sz w:val="24"/>
          <w:szCs w:val="24"/>
        </w:rPr>
        <w:t>на запроса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9122C2" w:rsidRPr="009122C2">
        <w:rPr>
          <w:rFonts w:ascii="GHEA Grapalat" w:hAnsi="GHEA Grapalat"/>
          <w:b/>
          <w:sz w:val="24"/>
          <w:szCs w:val="24"/>
        </w:rPr>
        <w:t xml:space="preserve"> </w:t>
      </w:r>
      <w:r w:rsidR="009122C2">
        <w:rPr>
          <w:rFonts w:ascii="GHEA Grapalat" w:hAnsi="GHEA Grapalat"/>
          <w:b/>
          <w:sz w:val="24"/>
          <w:szCs w:val="24"/>
        </w:rPr>
        <w:t>IKVCIK-GHAPDzB-2</w:t>
      </w:r>
      <w:r w:rsidR="009122C2" w:rsidRPr="009122C2">
        <w:rPr>
          <w:rFonts w:ascii="GHEA Grapalat" w:hAnsi="GHEA Grapalat"/>
          <w:b/>
          <w:sz w:val="24"/>
          <w:szCs w:val="24"/>
        </w:rPr>
        <w:t>2</w:t>
      </w:r>
      <w:r w:rsidR="009122C2" w:rsidRPr="000839F0">
        <w:rPr>
          <w:rFonts w:ascii="GHEA Grapalat" w:hAnsi="GHEA Grapalat"/>
          <w:b/>
          <w:sz w:val="24"/>
          <w:szCs w:val="24"/>
        </w:rPr>
        <w:t>/0</w:t>
      </w:r>
      <w:r w:rsidR="009122C2" w:rsidRPr="009122C2">
        <w:rPr>
          <w:rFonts w:ascii="GHEA Grapalat" w:hAnsi="GHEA Grapalat"/>
          <w:b/>
          <w:sz w:val="24"/>
          <w:szCs w:val="24"/>
        </w:rPr>
        <w:t>2</w:t>
      </w:r>
      <w:r>
        <w:rPr>
          <w:rFonts w:ascii="GHEA Grapalat" w:hAnsi="GHEA Grapalat"/>
          <w:b/>
          <w:sz w:val="24"/>
          <w:szCs w:val="24"/>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9122C2">
        <w:rPr>
          <w:rFonts w:ascii="GHEA Grapalat" w:hAnsi="GHEA Grapalat"/>
          <w:b/>
        </w:rPr>
        <w:t>"</w:t>
      </w:r>
      <w:r w:rsidR="009122C2" w:rsidRPr="009122C2">
        <w:rPr>
          <w:rFonts w:ascii="GHEA Grapalat" w:hAnsi="GHEA Grapalat"/>
          <w:b/>
        </w:rPr>
        <w:t xml:space="preserve"> </w:t>
      </w:r>
      <w:r w:rsidR="009122C2">
        <w:rPr>
          <w:rFonts w:ascii="GHEA Grapalat" w:hAnsi="GHEA Grapalat"/>
          <w:b/>
        </w:rPr>
        <w:t>IKVCIK-GHAPDzB-2</w:t>
      </w:r>
      <w:r w:rsidR="009122C2" w:rsidRPr="009122C2">
        <w:rPr>
          <w:rFonts w:ascii="GHEA Grapalat" w:hAnsi="GHEA Grapalat"/>
          <w:b/>
        </w:rPr>
        <w:t>2</w:t>
      </w:r>
      <w:r w:rsidR="009122C2" w:rsidRPr="000839F0">
        <w:rPr>
          <w:rFonts w:ascii="GHEA Grapalat" w:hAnsi="GHEA Grapalat"/>
          <w:b/>
        </w:rPr>
        <w:t>/0</w:t>
      </w:r>
      <w:r w:rsidR="009122C2" w:rsidRPr="009122C2">
        <w:rPr>
          <w:rFonts w:ascii="GHEA Grapalat" w:hAnsi="GHEA Grapalat"/>
          <w:b/>
        </w:rPr>
        <w:t>2</w:t>
      </w:r>
      <w:r w:rsidR="009122C2">
        <w:rPr>
          <w:rFonts w:ascii="GHEA Grapalat" w:hAnsi="GHEA Grapalat"/>
          <w:b/>
        </w:rPr>
        <w:t>"</w:t>
      </w:r>
      <w:r w:rsidR="009122C2" w:rsidRPr="009122C2">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w:t>
      </w:r>
      <w:r w:rsidR="009122C2" w:rsidRPr="009122C2">
        <w:rPr>
          <w:rFonts w:ascii="GHEA Grapalat" w:hAnsi="GHEA Grapalat"/>
          <w:b/>
        </w:rPr>
        <w:t>на запроса котировок</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9122C2" w:rsidRPr="006746D5">
        <w:rPr>
          <w:rFonts w:ascii="GHEA Grapalat" w:hAnsi="GHEA Grapalat"/>
          <w:b/>
          <w:sz w:val="24"/>
          <w:szCs w:val="24"/>
        </w:rPr>
        <w:t>" IKVCIK-GHAPDzB-22/02"</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7760A9">
            <w:pPr>
              <w:spacing w:before="240" w:after="240"/>
              <w:ind w:left="993" w:hanging="851"/>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7760A9">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1487"/>
        </w:trPr>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1361"/>
        </w:trPr>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0A56B9" w:rsidP="007760A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A56B9" w:rsidP="007760A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A56B9" w:rsidP="007760A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A56B9" w:rsidP="007760A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7760A9">
        <w:tc>
          <w:tcPr>
            <w:tcW w:w="2837" w:type="dxa"/>
            <w:shd w:val="clear" w:color="auto" w:fill="D9E2F3"/>
            <w:vAlign w:val="center"/>
          </w:tcPr>
          <w:p w:rsidR="00F016A2" w:rsidRPr="00B047A2"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A56B9" w:rsidP="007760A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A56B9" w:rsidP="007760A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7760A9">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7760A9">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7760A9">
        <w:trPr>
          <w:trHeight w:val="924"/>
        </w:trPr>
        <w:tc>
          <w:tcPr>
            <w:tcW w:w="9016" w:type="dxa"/>
            <w:gridSpan w:val="2"/>
            <w:vAlign w:val="center"/>
          </w:tcPr>
          <w:p w:rsidR="00F016A2" w:rsidRPr="00FD1EE4" w:rsidRDefault="000A56B9" w:rsidP="007760A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7760A9">
        <w:trPr>
          <w:trHeight w:val="684"/>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1282"/>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0A5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0A5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7760A9">
        <w:tc>
          <w:tcPr>
            <w:tcW w:w="9016" w:type="dxa"/>
            <w:gridSpan w:val="2"/>
            <w:vAlign w:val="center"/>
          </w:tcPr>
          <w:p w:rsidR="00F016A2" w:rsidRPr="00FD1EE4" w:rsidRDefault="000A56B9" w:rsidP="007760A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7760A9">
        <w:tc>
          <w:tcPr>
            <w:tcW w:w="9016" w:type="dxa"/>
            <w:gridSpan w:val="2"/>
            <w:vAlign w:val="center"/>
          </w:tcPr>
          <w:p w:rsidR="00F016A2" w:rsidRPr="00FD1EE4" w:rsidRDefault="000A56B9" w:rsidP="007760A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F016A2" w:rsidRPr="00BA30D4">
              <w:rPr>
                <w:rFonts w:ascii="GHEA Grapalat" w:eastAsia="GHEA Grapalat" w:hAnsi="GHEA Grapalat" w:cs="GHEA Grapalat"/>
              </w:rPr>
              <w:lastRenderedPageBreak/>
              <w:t>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7760A9">
        <w:trPr>
          <w:trHeight w:val="924"/>
        </w:trPr>
        <w:tc>
          <w:tcPr>
            <w:tcW w:w="9016" w:type="dxa"/>
            <w:gridSpan w:val="2"/>
            <w:vAlign w:val="center"/>
          </w:tcPr>
          <w:p w:rsidR="00F016A2" w:rsidRPr="00FD1EE4" w:rsidRDefault="000A56B9" w:rsidP="007760A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7760A9">
        <w:trPr>
          <w:trHeight w:val="684"/>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1282"/>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0A5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0A5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7760A9">
        <w:tc>
          <w:tcPr>
            <w:tcW w:w="9016" w:type="dxa"/>
            <w:gridSpan w:val="2"/>
            <w:vAlign w:val="center"/>
          </w:tcPr>
          <w:p w:rsidR="00F016A2" w:rsidRPr="00FD1EE4" w:rsidRDefault="000A56B9" w:rsidP="007760A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7760A9">
        <w:tc>
          <w:tcPr>
            <w:tcW w:w="9016" w:type="dxa"/>
            <w:gridSpan w:val="2"/>
            <w:vAlign w:val="center"/>
          </w:tcPr>
          <w:p w:rsidR="00F016A2" w:rsidRPr="00FD1EE4" w:rsidRDefault="000A56B9" w:rsidP="007760A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7760A9">
        <w:tc>
          <w:tcPr>
            <w:tcW w:w="9016" w:type="dxa"/>
            <w:gridSpan w:val="2"/>
            <w:vAlign w:val="center"/>
          </w:tcPr>
          <w:p w:rsidR="00F016A2" w:rsidRPr="00FD1EE4" w:rsidRDefault="000A56B9" w:rsidP="007760A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7760A9">
        <w:tc>
          <w:tcPr>
            <w:tcW w:w="9016" w:type="dxa"/>
            <w:gridSpan w:val="2"/>
            <w:vAlign w:val="center"/>
          </w:tcPr>
          <w:p w:rsidR="00F016A2" w:rsidRPr="00FD1EE4" w:rsidRDefault="000A56B9" w:rsidP="007760A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F016A2" w:rsidRPr="00B23852" w:rsidRDefault="000A5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0A56B9" w:rsidP="007760A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0A5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0A5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rPr>
          <w:trHeight w:val="853"/>
        </w:trPr>
        <w:tc>
          <w:tcPr>
            <w:tcW w:w="2835" w:type="dxa"/>
            <w:vMerge w:val="restart"/>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850"/>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850"/>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850"/>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850"/>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760A9">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7760A9">
        <w:tc>
          <w:tcPr>
            <w:tcW w:w="9016" w:type="dxa"/>
            <w:shd w:val="clear" w:color="auto" w:fill="DBE5F1" w:themeFill="accent1" w:themeFillTint="33"/>
          </w:tcPr>
          <w:p w:rsidR="00F016A2" w:rsidRPr="00FD1EE4" w:rsidRDefault="00F016A2" w:rsidP="007760A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7760A9">
        <w:trPr>
          <w:trHeight w:val="10187"/>
        </w:trPr>
        <w:tc>
          <w:tcPr>
            <w:tcW w:w="9016" w:type="dxa"/>
          </w:tcPr>
          <w:p w:rsidR="00F016A2" w:rsidRPr="00FD1EE4" w:rsidRDefault="00F016A2" w:rsidP="007760A9">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205A03" w:rsidRPr="00A87EE8" w:rsidRDefault="00AF0EF7" w:rsidP="00B013C0">
      <w:pPr>
        <w:jc w:val="right"/>
        <w:rPr>
          <w:rFonts w:ascii="GHEA Grapalat" w:hAnsi="GHEA Grapalat"/>
          <w:b/>
        </w:rPr>
      </w:pPr>
      <w:r>
        <w:rPr>
          <w:rFonts w:ascii="GHEA Grapalat" w:hAnsi="GHEA Grapalat"/>
          <w:b/>
        </w:rPr>
        <w:br w:type="page"/>
      </w:r>
    </w:p>
    <w:p w:rsidR="00B2572B" w:rsidRPr="00DC619D" w:rsidRDefault="00B2572B" w:rsidP="00B013C0">
      <w:pPr>
        <w:jc w:val="right"/>
        <w:rPr>
          <w:rFonts w:ascii="GHEA Grapalat" w:hAnsi="GHEA Grapalat" w:cs="Arial"/>
          <w:b/>
        </w:rPr>
      </w:pPr>
      <w:r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746D5" w:rsidRPr="009122C2">
        <w:rPr>
          <w:rFonts w:ascii="GHEA Grapalat" w:hAnsi="GHEA Grapalat"/>
          <w:b/>
          <w:sz w:val="24"/>
          <w:szCs w:val="24"/>
        </w:rPr>
        <w:t>на 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746D5" w:rsidRPr="006746D5">
        <w:rPr>
          <w:rFonts w:ascii="GHEA Grapalat" w:hAnsi="GHEA Grapalat"/>
          <w:b/>
          <w:sz w:val="24"/>
          <w:szCs w:val="24"/>
        </w:rPr>
        <w:t>" IKVCIK-GHAPDzB-22/02"</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6746D5">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746D5" w:rsidRPr="006746D5">
        <w:rPr>
          <w:rFonts w:ascii="GHEA Grapalat" w:hAnsi="GHEA Grapalat"/>
          <w:spacing w:val="-6"/>
        </w:rPr>
        <w:t xml:space="preserve">                                            "IKVCIK-GHAPDzB-22/02",</w:t>
      </w:r>
      <w:r w:rsidR="006746D5" w:rsidRPr="006746D5">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CB5684" w:rsidRPr="005744FC" w:rsidTr="003E335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B5684" w:rsidRPr="005744FC" w:rsidRDefault="00CB5684" w:rsidP="00CB5684">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vAlign w:val="center"/>
          </w:tcPr>
          <w:p w:rsidR="00CB5684" w:rsidRPr="00CB5684" w:rsidRDefault="00CB5684" w:rsidP="00CB5684">
            <w:pPr>
              <w:widowControl w:val="0"/>
              <w:jc w:val="center"/>
              <w:rPr>
                <w:rFonts w:ascii="GHEA Grapalat" w:hAnsi="GHEA Grapalat"/>
                <w:b/>
                <w:bCs/>
                <w:sz w:val="20"/>
                <w:szCs w:val="20"/>
              </w:rPr>
            </w:pPr>
            <w:r w:rsidRPr="00CB5684">
              <w:rPr>
                <w:rFonts w:ascii="GHEA Grapalat" w:hAnsi="GHEA Grapalat"/>
                <w:b/>
                <w:bCs/>
                <w:sz w:val="20"/>
                <w:szCs w:val="20"/>
              </w:rPr>
              <w:t>ПИСТОЛЕТ</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r>
      <w:tr w:rsidR="00CB5684" w:rsidRPr="005744FC" w:rsidTr="003E335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B5684" w:rsidRPr="005744FC" w:rsidRDefault="00CB5684" w:rsidP="00CB5684">
            <w:pPr>
              <w:widowControl w:val="0"/>
              <w:jc w:val="center"/>
              <w:rPr>
                <w:rFonts w:ascii="GHEA Grapalat" w:hAnsi="GHEA Grapalat"/>
                <w:b/>
                <w:sz w:val="20"/>
                <w:szCs w:val="20"/>
              </w:rPr>
            </w:pPr>
            <w:r>
              <w:rPr>
                <w:rFonts w:ascii="GHEA Grapalat" w:hAnsi="GHEA Grapalat"/>
                <w:b/>
                <w:sz w:val="20"/>
                <w:szCs w:val="20"/>
              </w:rPr>
              <w:t>2</w:t>
            </w:r>
          </w:p>
        </w:tc>
        <w:tc>
          <w:tcPr>
            <w:tcW w:w="1559" w:type="dxa"/>
            <w:vAlign w:val="center"/>
          </w:tcPr>
          <w:p w:rsidR="00CB5684" w:rsidRPr="00CB5684" w:rsidRDefault="00CB5684" w:rsidP="00CB5684">
            <w:pPr>
              <w:widowControl w:val="0"/>
              <w:jc w:val="center"/>
              <w:rPr>
                <w:rFonts w:ascii="GHEA Grapalat" w:hAnsi="GHEA Grapalat"/>
                <w:b/>
                <w:bCs/>
                <w:sz w:val="20"/>
                <w:szCs w:val="20"/>
              </w:rPr>
            </w:pPr>
            <w:r w:rsidRPr="00CB5684">
              <w:rPr>
                <w:rFonts w:ascii="GHEA Grapalat" w:hAnsi="GHEA Grapalat"/>
                <w:b/>
                <w:bCs/>
                <w:sz w:val="20"/>
                <w:szCs w:val="20"/>
              </w:rPr>
              <w:t>ПАТРОН</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F3696" w:rsidRDefault="00F562DD" w:rsidP="000B2071">
      <w:pPr>
        <w:widowControl w:val="0"/>
        <w:spacing w:after="160"/>
        <w:jc w:val="right"/>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w:t>
      </w:r>
      <w:r w:rsidR="00205A03" w:rsidRPr="00205A03">
        <w:rPr>
          <w:rFonts w:ascii="GHEA Grapalat" w:hAnsi="GHEA Grapalat"/>
          <w:i/>
          <w:sz w:val="22"/>
          <w:szCs w:val="22"/>
        </w:rPr>
        <w:t>на запроса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205A03" w:rsidRPr="00205A03">
        <w:rPr>
          <w:rFonts w:ascii="GHEA Grapalat" w:hAnsi="GHEA Grapalat"/>
          <w:i/>
          <w:sz w:val="22"/>
          <w:szCs w:val="22"/>
        </w:rPr>
        <w:t>" IKVCIK-GHAPDzB-22/02"</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05A03" w:rsidRPr="007E032E" w:rsidRDefault="003D2FE2" w:rsidP="00205A03">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205A03" w:rsidRPr="00B138F3">
        <w:rPr>
          <w:rFonts w:ascii="GHEA Grapalat" w:hAnsi="GHEA Grapalat"/>
          <w:spacing w:val="-6"/>
          <w:sz w:val="22"/>
          <w:szCs w:val="22"/>
        </w:rPr>
        <w:t xml:space="preserve">Компания участвует в организованной </w:t>
      </w:r>
      <w:r w:rsidR="00205A03" w:rsidRPr="00A37326">
        <w:rPr>
          <w:rFonts w:ascii="GHEA Grapalat" w:hAnsi="GHEA Grapalat"/>
        </w:rPr>
        <w:t>&lt;&lt;Центр правового  Образования и реализации реабилитационных программ&gt;&gt; ГНКО</w:t>
      </w:r>
      <w:r w:rsidR="00205A03">
        <w:rPr>
          <w:rFonts w:ascii="GHEA Grapalat" w:hAnsi="GHEA Grapalat"/>
          <w:spacing w:val="-6"/>
          <w:sz w:val="22"/>
          <w:szCs w:val="22"/>
        </w:rPr>
        <w:t xml:space="preserve"> </w:t>
      </w:r>
      <w:r w:rsidR="00205A03" w:rsidRPr="00B138F3">
        <w:rPr>
          <w:rFonts w:ascii="GHEA Grapalat" w:hAnsi="GHEA Grapalat"/>
          <w:spacing w:val="-6"/>
          <w:sz w:val="22"/>
          <w:szCs w:val="22"/>
        </w:rPr>
        <w:t xml:space="preserve">(далее — Заказчик) </w:t>
      </w:r>
      <w:r w:rsidR="00205A03" w:rsidRPr="00B138F3">
        <w:rPr>
          <w:rFonts w:ascii="GHEA Grapalat" w:hAnsi="GHEA Grapalat"/>
          <w:sz w:val="22"/>
          <w:szCs w:val="22"/>
        </w:rPr>
        <w:t xml:space="preserve">процедуре закупок под кодом </w:t>
      </w:r>
      <w:r w:rsidR="00205A03">
        <w:rPr>
          <w:rFonts w:ascii="GHEA Grapalat" w:hAnsi="GHEA Grapalat"/>
          <w:b/>
          <w:sz w:val="22"/>
          <w:szCs w:val="22"/>
        </w:rPr>
        <w:t>"IKVCIK-GHAPDzB-2</w:t>
      </w:r>
      <w:r w:rsidR="00205A03" w:rsidRPr="00205A03">
        <w:rPr>
          <w:rFonts w:ascii="GHEA Grapalat" w:hAnsi="GHEA Grapalat"/>
          <w:b/>
          <w:sz w:val="22"/>
          <w:szCs w:val="22"/>
        </w:rPr>
        <w:t>2</w:t>
      </w:r>
      <w:r w:rsidR="00205A03">
        <w:rPr>
          <w:rFonts w:ascii="GHEA Grapalat" w:hAnsi="GHEA Grapalat"/>
          <w:b/>
          <w:sz w:val="22"/>
          <w:szCs w:val="22"/>
        </w:rPr>
        <w:t>/0</w:t>
      </w:r>
      <w:r w:rsidR="00205A03" w:rsidRPr="00205A03">
        <w:rPr>
          <w:rFonts w:ascii="GHEA Grapalat" w:hAnsi="GHEA Grapalat"/>
          <w:b/>
          <w:sz w:val="22"/>
          <w:szCs w:val="22"/>
        </w:rPr>
        <w:t>2</w:t>
      </w:r>
      <w:r w:rsidR="00205A03" w:rsidRPr="007E032E">
        <w:rPr>
          <w:rFonts w:ascii="GHEA Grapalat" w:hAnsi="GHEA Grapalat"/>
          <w:b/>
          <w:sz w:val="22"/>
          <w:szCs w:val="22"/>
        </w:rPr>
        <w:t>".</w:t>
      </w:r>
    </w:p>
    <w:p w:rsidR="003D2FE2" w:rsidRPr="00B138F3" w:rsidRDefault="003D2FE2" w:rsidP="00205A03">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Default="001005B0" w:rsidP="003D2FE2">
      <w:pPr>
        <w:widowControl w:val="0"/>
        <w:spacing w:after="160"/>
        <w:ind w:left="567" w:right="565"/>
        <w:jc w:val="both"/>
        <w:rPr>
          <w:rFonts w:ascii="GHEA Grapalat" w:hAnsi="GHEA Grapalat"/>
          <w:sz w:val="22"/>
          <w:szCs w:val="22"/>
          <w:lang w:val="en-US"/>
        </w:rPr>
      </w:pPr>
    </w:p>
    <w:p w:rsidR="00205A03" w:rsidRDefault="00205A03" w:rsidP="003D2FE2">
      <w:pPr>
        <w:widowControl w:val="0"/>
        <w:spacing w:after="160"/>
        <w:ind w:left="567" w:right="565"/>
        <w:jc w:val="both"/>
        <w:rPr>
          <w:rFonts w:ascii="GHEA Grapalat" w:hAnsi="GHEA Grapalat"/>
          <w:sz w:val="22"/>
          <w:szCs w:val="22"/>
          <w:lang w:val="en-US"/>
        </w:rPr>
      </w:pPr>
    </w:p>
    <w:p w:rsidR="00205A03" w:rsidRDefault="00205A03" w:rsidP="003D2FE2">
      <w:pPr>
        <w:widowControl w:val="0"/>
        <w:spacing w:after="160"/>
        <w:ind w:left="567" w:right="565"/>
        <w:jc w:val="both"/>
        <w:rPr>
          <w:rFonts w:ascii="GHEA Grapalat" w:hAnsi="GHEA Grapalat"/>
          <w:sz w:val="22"/>
          <w:szCs w:val="22"/>
          <w:lang w:val="en-US"/>
        </w:rPr>
      </w:pPr>
    </w:p>
    <w:p w:rsidR="00205A03" w:rsidRPr="00205A03" w:rsidRDefault="00205A03" w:rsidP="003D2FE2">
      <w:pPr>
        <w:widowControl w:val="0"/>
        <w:spacing w:after="160"/>
        <w:ind w:left="567" w:right="565"/>
        <w:jc w:val="both"/>
        <w:rPr>
          <w:rFonts w:ascii="GHEA Grapalat" w:hAnsi="GHEA Grapalat"/>
          <w:sz w:val="22"/>
          <w:szCs w:val="22"/>
          <w:lang w:val="en-US"/>
        </w:rPr>
      </w:pPr>
    </w:p>
    <w:tbl>
      <w:tblPr>
        <w:tblpPr w:leftFromText="180" w:rightFromText="180" w:vertAnchor="page" w:horzAnchor="margin" w:tblpXSpec="center" w:tblpY="7476"/>
        <w:tblW w:w="11093" w:type="dxa"/>
        <w:tblLook w:val="0000" w:firstRow="0" w:lastRow="0" w:firstColumn="0" w:lastColumn="0" w:noHBand="0" w:noVBand="0"/>
      </w:tblPr>
      <w:tblGrid>
        <w:gridCol w:w="5674"/>
        <w:gridCol w:w="5419"/>
      </w:tblGrid>
      <w:tr w:rsidR="00205A03" w:rsidRPr="00B138F3" w:rsidTr="00205A03">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205A03" w:rsidRDefault="00205A03" w:rsidP="00205A03">
            <w:pPr>
              <w:widowControl w:val="0"/>
              <w:tabs>
                <w:tab w:val="left" w:pos="3402"/>
              </w:tabs>
              <w:spacing w:after="160"/>
              <w:ind w:left="360"/>
              <w:rPr>
                <w:rFonts w:ascii="GHEA Grapalat" w:hAnsi="GHEA Grapalat"/>
                <w:b/>
              </w:rPr>
            </w:pPr>
            <w:r w:rsidRPr="00205A03">
              <w:rPr>
                <w:rFonts w:ascii="GHEA Grapalat" w:hAnsi="GHEA Grapalat"/>
                <w:b/>
              </w:rPr>
              <w:lastRenderedPageBreak/>
              <w:t>1.</w:t>
            </w:r>
            <w:r w:rsidRPr="00205A03">
              <w:rPr>
                <w:rFonts w:ascii="GHEA Grapalat" w:hAnsi="GHEA Grapalat"/>
                <w:b/>
              </w:rPr>
              <w:tab/>
            </w:r>
            <w:r w:rsidRPr="00B138F3">
              <w:rPr>
                <w:rFonts w:ascii="GHEA Grapalat" w:hAnsi="GHEA Grapalat"/>
                <w:b/>
              </w:rPr>
              <w:t xml:space="preserve">ПЛАТЕЖНОЕ ТРЕБОВАНИЕ </w:t>
            </w:r>
            <w:r w:rsidRPr="00205A03">
              <w:rPr>
                <w:rFonts w:ascii="GHEA Grapalat" w:hAnsi="GHEA Grapalat"/>
                <w:b/>
              </w:rPr>
              <w:t>*</w:t>
            </w:r>
          </w:p>
        </w:tc>
      </w:tr>
      <w:tr w:rsidR="00205A03" w:rsidRPr="00B138F3" w:rsidTr="00205A03">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05A03" w:rsidRPr="00B138F3" w:rsidTr="00205A03">
        <w:trPr>
          <w:trHeight w:val="403"/>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05A03" w:rsidRPr="00B138F3" w:rsidTr="00205A03">
        <w:trPr>
          <w:trHeight w:val="399"/>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05A03" w:rsidRPr="00B138F3" w:rsidTr="00205A03">
        <w:trPr>
          <w:trHeight w:val="41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05A03" w:rsidRPr="00B138F3" w:rsidTr="00205A03">
        <w:trPr>
          <w:trHeight w:val="50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05A03" w:rsidRPr="00B138F3" w:rsidTr="00205A03">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05A03" w:rsidRPr="00B138F3" w:rsidTr="00205A03">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05A03" w:rsidRPr="00B138F3" w:rsidTr="00205A03">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Центр правового  Образования и реализа</w:t>
            </w:r>
            <w:r>
              <w:rPr>
                <w:rFonts w:ascii="GHEA Grapalat" w:hAnsi="GHEA Grapalat"/>
              </w:rPr>
              <w:t>ции реабилитационных программ</w:t>
            </w:r>
            <w:r w:rsidRPr="00205A03">
              <w:rPr>
                <w:rFonts w:ascii="GHEA Grapalat" w:hAnsi="GHEA Grapalat"/>
              </w:rPr>
              <w:t xml:space="preserve"> </w:t>
            </w:r>
            <w:r w:rsidRPr="00142B9C">
              <w:rPr>
                <w:rFonts w:ascii="GHEA Grapalat" w:hAnsi="GHEA Grapalat"/>
              </w:rPr>
              <w:t>ГНКО</w:t>
            </w:r>
          </w:p>
        </w:tc>
      </w:tr>
      <w:tr w:rsidR="00205A03" w:rsidRPr="00B138F3" w:rsidTr="00205A03">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05A03" w:rsidRPr="00B138F3" w:rsidTr="00205A03">
        <w:trPr>
          <w:trHeight w:val="39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1E4927">
              <w:rPr>
                <w:rFonts w:ascii="GHEA Grapalat" w:hAnsi="GHEA Grapalat"/>
              </w:rPr>
              <w:t>02509478</w:t>
            </w:r>
          </w:p>
        </w:tc>
      </w:tr>
      <w:tr w:rsidR="00205A03" w:rsidRPr="00B138F3" w:rsidTr="00205A03">
        <w:trPr>
          <w:trHeight w:val="41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1E4927">
              <w:rPr>
                <w:rFonts w:ascii="GHEA Grapalat" w:hAnsi="GHEA Grapalat"/>
              </w:rPr>
              <w:t xml:space="preserve"> Оперативный департамент Министерства финансов РА</w:t>
            </w:r>
          </w:p>
        </w:tc>
      </w:tr>
      <w:tr w:rsidR="00205A03" w:rsidRPr="00B138F3" w:rsidTr="00205A03">
        <w:trPr>
          <w:trHeight w:val="50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1E4927">
              <w:rPr>
                <w:rFonts w:ascii="GHEA Grapalat" w:hAnsi="GHEA Grapalat"/>
              </w:rPr>
              <w:t>900018004821</w:t>
            </w:r>
          </w:p>
        </w:tc>
      </w:tr>
      <w:tr w:rsidR="00205A03" w:rsidRPr="00B138F3" w:rsidTr="00205A03">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05A03" w:rsidRPr="00B138F3" w:rsidTr="00205A03">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05A03" w:rsidRPr="00B138F3" w:rsidTr="00205A03">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05A03" w:rsidRPr="00B138F3" w:rsidTr="00205A03">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205A03" w:rsidRPr="00B138F3" w:rsidTr="00205A03">
        <w:trPr>
          <w:trHeight w:val="490"/>
        </w:trPr>
        <w:tc>
          <w:tcPr>
            <w:tcW w:w="11093" w:type="dxa"/>
            <w:gridSpan w:val="2"/>
            <w:tcBorders>
              <w:top w:val="single" w:sz="4" w:space="0" w:color="auto"/>
              <w:left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CB5684">
              <w:rPr>
                <w:rFonts w:ascii="GHEA Grapalat" w:hAnsi="GHEA Grapalat"/>
                <w:b/>
                <w:sz w:val="22"/>
                <w:szCs w:val="22"/>
              </w:rPr>
              <w:t>"IKVCIK-GHAPDzB-2</w:t>
            </w:r>
            <w:r w:rsidR="00CB5684" w:rsidRPr="00205A03">
              <w:rPr>
                <w:rFonts w:ascii="GHEA Grapalat" w:hAnsi="GHEA Grapalat"/>
                <w:b/>
                <w:sz w:val="22"/>
                <w:szCs w:val="22"/>
              </w:rPr>
              <w:t>2</w:t>
            </w:r>
            <w:r w:rsidR="00CB5684">
              <w:rPr>
                <w:rFonts w:ascii="GHEA Grapalat" w:hAnsi="GHEA Grapalat"/>
                <w:b/>
                <w:sz w:val="22"/>
                <w:szCs w:val="22"/>
              </w:rPr>
              <w:t>/0</w:t>
            </w:r>
            <w:r w:rsidR="00CB5684" w:rsidRPr="00205A03">
              <w:rPr>
                <w:rFonts w:ascii="GHEA Grapalat" w:hAnsi="GHEA Grapalat"/>
                <w:b/>
                <w:sz w:val="22"/>
                <w:szCs w:val="22"/>
              </w:rPr>
              <w:t>2</w:t>
            </w:r>
            <w:r w:rsidR="00CB5684" w:rsidRPr="007E032E">
              <w:rPr>
                <w:rFonts w:ascii="GHEA Grapalat" w:hAnsi="GHEA Grapalat"/>
                <w:b/>
                <w:sz w:val="22"/>
                <w:szCs w:val="22"/>
              </w:rPr>
              <w:t>".</w:t>
            </w:r>
          </w:p>
        </w:tc>
      </w:tr>
      <w:tr w:rsidR="00205A03" w:rsidRPr="00B138F3" w:rsidTr="00DB60BB">
        <w:trPr>
          <w:trHeight w:val="330"/>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05A03" w:rsidRPr="00B138F3" w:rsidTr="00205A03">
        <w:trPr>
          <w:trHeight w:val="814"/>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205A0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05A03" w:rsidRPr="00B138F3" w:rsidTr="00205A03">
        <w:trPr>
          <w:trHeight w:val="2537"/>
        </w:trPr>
        <w:tc>
          <w:tcPr>
            <w:tcW w:w="5674" w:type="dxa"/>
            <w:tcBorders>
              <w:top w:val="nil"/>
              <w:left w:val="single" w:sz="4" w:space="0" w:color="auto"/>
              <w:bottom w:val="single" w:sz="4" w:space="0" w:color="auto"/>
              <w:right w:val="single" w:sz="4" w:space="0" w:color="auto"/>
            </w:tcBorders>
            <w:noWrap/>
            <w:vAlign w:val="bottom"/>
          </w:tcPr>
          <w:p w:rsidR="00205A03" w:rsidRPr="00B138F3" w:rsidRDefault="00205A03" w:rsidP="00205A03">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205A03" w:rsidRPr="00B138F3" w:rsidRDefault="00205A03" w:rsidP="00205A03">
            <w:pPr>
              <w:widowControl w:val="0"/>
              <w:spacing w:after="160"/>
              <w:rPr>
                <w:rFonts w:ascii="GHEA Grapalat" w:hAnsi="GHEA Grapalat" w:cs="Sylfaen"/>
              </w:rPr>
            </w:pPr>
          </w:p>
          <w:p w:rsidR="00205A03" w:rsidRPr="00B138F3" w:rsidRDefault="00205A03" w:rsidP="00205A03">
            <w:pPr>
              <w:widowControl w:val="0"/>
              <w:spacing w:after="160"/>
              <w:jc w:val="right"/>
              <w:rPr>
                <w:rFonts w:ascii="GHEA Grapalat" w:hAnsi="GHEA Grapalat" w:cs="Tahoma"/>
              </w:rPr>
            </w:pPr>
            <w:r w:rsidRPr="00B138F3">
              <w:rPr>
                <w:rFonts w:ascii="GHEA Grapalat" w:hAnsi="GHEA Grapalat"/>
              </w:rPr>
              <w:t>/____________________/</w:t>
            </w:r>
          </w:p>
          <w:p w:rsidR="00205A03" w:rsidRPr="00B138F3" w:rsidRDefault="00205A03" w:rsidP="00205A03">
            <w:pPr>
              <w:widowControl w:val="0"/>
              <w:spacing w:after="160"/>
              <w:rPr>
                <w:rFonts w:ascii="GHEA Grapalat" w:hAnsi="GHEA Grapalat" w:cs="Sylfaen"/>
              </w:rPr>
            </w:pPr>
          </w:p>
          <w:p w:rsidR="00205A03" w:rsidRPr="00B138F3" w:rsidRDefault="00205A03" w:rsidP="00205A03">
            <w:pPr>
              <w:widowControl w:val="0"/>
              <w:spacing w:after="160"/>
              <w:jc w:val="right"/>
              <w:rPr>
                <w:rFonts w:ascii="GHEA Grapalat" w:hAnsi="GHEA Grapalat" w:cs="Sylfaen"/>
              </w:rPr>
            </w:pPr>
            <w:r w:rsidRPr="00B138F3">
              <w:rPr>
                <w:rFonts w:ascii="GHEA Grapalat" w:hAnsi="GHEA Grapalat"/>
              </w:rPr>
              <w:t>/____________________/</w:t>
            </w:r>
          </w:p>
          <w:p w:rsidR="00205A03" w:rsidRPr="00B138F3" w:rsidRDefault="00205A03" w:rsidP="00205A03">
            <w:pPr>
              <w:widowControl w:val="0"/>
              <w:spacing w:after="160"/>
              <w:rPr>
                <w:rFonts w:ascii="GHEA Grapalat" w:hAnsi="GHEA Grapalat" w:cs="Sylfaen"/>
              </w:rPr>
            </w:pPr>
          </w:p>
          <w:p w:rsidR="00205A03" w:rsidRPr="00B138F3" w:rsidRDefault="00205A03" w:rsidP="00205A0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05A03" w:rsidRPr="00B138F3" w:rsidRDefault="00205A03" w:rsidP="00205A03">
            <w:pPr>
              <w:widowControl w:val="0"/>
              <w:spacing w:after="160"/>
              <w:rPr>
                <w:rFonts w:ascii="GHEA Grapalat" w:hAnsi="GHEA Grapalat" w:cs="Sylfaen"/>
              </w:rPr>
            </w:pPr>
          </w:p>
        </w:tc>
        <w:tc>
          <w:tcPr>
            <w:tcW w:w="5419" w:type="dxa"/>
            <w:tcBorders>
              <w:top w:val="nil"/>
              <w:left w:val="nil"/>
              <w:bottom w:val="single" w:sz="4" w:space="0" w:color="auto"/>
              <w:right w:val="single" w:sz="4" w:space="0" w:color="auto"/>
            </w:tcBorders>
            <w:noWrap/>
          </w:tcPr>
          <w:p w:rsidR="00205A03" w:rsidRPr="00B138F3" w:rsidRDefault="00205A03" w:rsidP="00205A0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05A03" w:rsidRPr="00B138F3" w:rsidRDefault="00205A03" w:rsidP="00205A03">
            <w:pPr>
              <w:widowControl w:val="0"/>
              <w:spacing w:after="160"/>
              <w:rPr>
                <w:rFonts w:ascii="GHEA Grapalat" w:hAnsi="GHEA Grapalat" w:cs="Sylfaen"/>
              </w:rPr>
            </w:pPr>
          </w:p>
          <w:p w:rsidR="00205A03" w:rsidRPr="00B138F3" w:rsidRDefault="00205A03" w:rsidP="00205A03">
            <w:pPr>
              <w:widowControl w:val="0"/>
              <w:spacing w:after="160"/>
              <w:jc w:val="right"/>
              <w:rPr>
                <w:rFonts w:ascii="GHEA Grapalat" w:hAnsi="GHEA Grapalat" w:cs="Sylfaen"/>
              </w:rPr>
            </w:pPr>
            <w:r w:rsidRPr="00B138F3">
              <w:rPr>
                <w:rFonts w:ascii="GHEA Grapalat" w:hAnsi="GHEA Grapalat"/>
              </w:rPr>
              <w:t>/____________________/</w:t>
            </w:r>
          </w:p>
          <w:p w:rsidR="00205A03" w:rsidRPr="00B138F3" w:rsidRDefault="00205A03" w:rsidP="00205A03">
            <w:pPr>
              <w:widowControl w:val="0"/>
              <w:spacing w:after="160"/>
              <w:jc w:val="right"/>
              <w:rPr>
                <w:rFonts w:ascii="GHEA Grapalat" w:hAnsi="GHEA Grapalat" w:cs="Tahoma"/>
              </w:rPr>
            </w:pPr>
          </w:p>
          <w:p w:rsidR="00205A03" w:rsidRPr="00B138F3" w:rsidRDefault="00205A03" w:rsidP="00205A03">
            <w:pPr>
              <w:widowControl w:val="0"/>
              <w:spacing w:after="160"/>
              <w:jc w:val="right"/>
              <w:rPr>
                <w:rFonts w:ascii="GHEA Grapalat" w:hAnsi="GHEA Grapalat" w:cs="Sylfaen"/>
              </w:rPr>
            </w:pPr>
            <w:r w:rsidRPr="00B138F3">
              <w:rPr>
                <w:rFonts w:ascii="GHEA Grapalat" w:hAnsi="GHEA Grapalat"/>
              </w:rPr>
              <w:t>/____________________/</w:t>
            </w:r>
          </w:p>
          <w:p w:rsidR="00205A03" w:rsidRPr="00B138F3" w:rsidRDefault="00205A03" w:rsidP="00205A03">
            <w:pPr>
              <w:widowControl w:val="0"/>
              <w:spacing w:after="160"/>
              <w:rPr>
                <w:rFonts w:ascii="GHEA Grapalat" w:hAnsi="GHEA Grapalat" w:cs="Sylfaen"/>
              </w:rPr>
            </w:pPr>
          </w:p>
          <w:p w:rsidR="00205A03" w:rsidRPr="00B138F3" w:rsidRDefault="00205A03" w:rsidP="00205A0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05A03" w:rsidRPr="00B138F3" w:rsidTr="00205A03">
        <w:trPr>
          <w:trHeight w:val="2537"/>
        </w:trPr>
        <w:tc>
          <w:tcPr>
            <w:tcW w:w="5674" w:type="dxa"/>
            <w:tcBorders>
              <w:top w:val="single" w:sz="4" w:space="0" w:color="auto"/>
              <w:left w:val="single" w:sz="4" w:space="0" w:color="auto"/>
              <w:right w:val="single" w:sz="4" w:space="0" w:color="auto"/>
            </w:tcBorders>
            <w:noWrap/>
            <w:vAlign w:val="bottom"/>
          </w:tcPr>
          <w:p w:rsidR="00205A03" w:rsidRPr="00B138F3" w:rsidRDefault="00205A03" w:rsidP="00205A0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05A03" w:rsidRPr="00B138F3" w:rsidRDefault="00205A03" w:rsidP="00205A03">
            <w:pPr>
              <w:widowControl w:val="0"/>
              <w:spacing w:after="160"/>
              <w:rPr>
                <w:rFonts w:ascii="GHEA Grapalat" w:hAnsi="GHEA Grapalat"/>
              </w:rPr>
            </w:pPr>
          </w:p>
          <w:p w:rsidR="00205A03" w:rsidRPr="00B138F3" w:rsidRDefault="00205A03" w:rsidP="00205A03">
            <w:pPr>
              <w:widowControl w:val="0"/>
              <w:jc w:val="right"/>
              <w:rPr>
                <w:rFonts w:ascii="GHEA Grapalat" w:hAnsi="GHEA Grapalat" w:cs="Tahoma"/>
              </w:rPr>
            </w:pPr>
            <w:r w:rsidRPr="00B138F3">
              <w:rPr>
                <w:rFonts w:ascii="GHEA Grapalat" w:hAnsi="GHEA Grapalat"/>
              </w:rPr>
              <w:t>/____________________/</w:t>
            </w:r>
          </w:p>
          <w:p w:rsidR="00205A03" w:rsidRPr="00B138F3" w:rsidRDefault="00205A03" w:rsidP="00205A0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05A03" w:rsidRPr="00B138F3" w:rsidRDefault="00205A03" w:rsidP="00205A03">
            <w:pPr>
              <w:widowControl w:val="0"/>
              <w:spacing w:after="160"/>
              <w:rPr>
                <w:rFonts w:ascii="GHEA Grapalat" w:hAnsi="GHEA Grapalat" w:cs="Tahoma"/>
              </w:rPr>
            </w:pPr>
          </w:p>
          <w:p w:rsidR="00205A03" w:rsidRPr="00B138F3" w:rsidRDefault="00205A03" w:rsidP="00205A03">
            <w:pPr>
              <w:widowControl w:val="0"/>
              <w:spacing w:after="160"/>
              <w:rPr>
                <w:rFonts w:ascii="GHEA Grapalat" w:hAnsi="GHEA Grapalat" w:cs="Arial"/>
              </w:rPr>
            </w:pPr>
          </w:p>
        </w:tc>
        <w:tc>
          <w:tcPr>
            <w:tcW w:w="5419" w:type="dxa"/>
            <w:tcBorders>
              <w:top w:val="single" w:sz="4" w:space="0" w:color="auto"/>
              <w:left w:val="nil"/>
              <w:right w:val="single" w:sz="4" w:space="0" w:color="auto"/>
            </w:tcBorders>
            <w:noWrap/>
          </w:tcPr>
          <w:p w:rsidR="00205A03" w:rsidRPr="00B138F3" w:rsidRDefault="00205A03" w:rsidP="00205A0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05A03" w:rsidRPr="00B138F3" w:rsidRDefault="00205A03" w:rsidP="00205A03">
            <w:pPr>
              <w:widowControl w:val="0"/>
              <w:spacing w:after="160"/>
              <w:rPr>
                <w:rFonts w:ascii="GHEA Grapalat" w:hAnsi="GHEA Grapalat" w:cs="Tahoma"/>
              </w:rPr>
            </w:pPr>
          </w:p>
          <w:p w:rsidR="00205A03" w:rsidRPr="00B138F3" w:rsidRDefault="00205A03" w:rsidP="00205A03">
            <w:pPr>
              <w:widowControl w:val="0"/>
              <w:jc w:val="right"/>
              <w:rPr>
                <w:rFonts w:ascii="GHEA Grapalat" w:hAnsi="GHEA Grapalat" w:cs="Tahoma"/>
              </w:rPr>
            </w:pPr>
            <w:r w:rsidRPr="00B138F3">
              <w:rPr>
                <w:rFonts w:ascii="GHEA Grapalat" w:hAnsi="GHEA Grapalat"/>
              </w:rPr>
              <w:t>/____________________/</w:t>
            </w:r>
          </w:p>
          <w:p w:rsidR="00205A03" w:rsidRPr="00B138F3" w:rsidRDefault="00205A03" w:rsidP="00205A0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05A03" w:rsidRPr="00B138F3" w:rsidRDefault="00205A03" w:rsidP="00205A03">
            <w:pPr>
              <w:widowControl w:val="0"/>
              <w:spacing w:after="160"/>
              <w:rPr>
                <w:rFonts w:ascii="GHEA Grapalat" w:hAnsi="GHEA Grapalat" w:cs="Arial"/>
              </w:rPr>
            </w:pPr>
          </w:p>
        </w:tc>
      </w:tr>
      <w:tr w:rsidR="00205A03" w:rsidRPr="00B138F3" w:rsidTr="00205A03">
        <w:trPr>
          <w:trHeight w:val="2537"/>
        </w:trPr>
        <w:tc>
          <w:tcPr>
            <w:tcW w:w="5674" w:type="dxa"/>
            <w:tcBorders>
              <w:top w:val="nil"/>
              <w:left w:val="single" w:sz="4" w:space="0" w:color="auto"/>
              <w:bottom w:val="single" w:sz="4" w:space="0" w:color="auto"/>
              <w:right w:val="single" w:sz="4" w:space="0" w:color="auto"/>
            </w:tcBorders>
            <w:noWrap/>
            <w:vAlign w:val="bottom"/>
          </w:tcPr>
          <w:p w:rsidR="00205A03" w:rsidRPr="00B138F3" w:rsidRDefault="00205A03" w:rsidP="00205A0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05A03" w:rsidRPr="00B138F3" w:rsidRDefault="00205A03" w:rsidP="00205A03">
            <w:pPr>
              <w:widowControl w:val="0"/>
              <w:spacing w:after="160"/>
              <w:rPr>
                <w:rFonts w:ascii="GHEA Grapalat" w:hAnsi="GHEA Grapalat" w:cs="Sylfaen"/>
              </w:rPr>
            </w:pPr>
          </w:p>
          <w:p w:rsidR="00205A03" w:rsidRPr="00B138F3" w:rsidRDefault="00205A03" w:rsidP="00205A0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419" w:type="dxa"/>
            <w:tcBorders>
              <w:top w:val="nil"/>
              <w:left w:val="nil"/>
              <w:bottom w:val="single" w:sz="4" w:space="0" w:color="auto"/>
              <w:right w:val="single" w:sz="4" w:space="0" w:color="auto"/>
            </w:tcBorders>
            <w:noWrap/>
            <w:vAlign w:val="bottom"/>
          </w:tcPr>
          <w:p w:rsidR="00205A03" w:rsidRPr="00B138F3" w:rsidRDefault="00205A03" w:rsidP="00205A0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05A03" w:rsidRPr="00B138F3" w:rsidRDefault="00205A03" w:rsidP="00205A03">
            <w:pPr>
              <w:widowControl w:val="0"/>
              <w:spacing w:after="160"/>
              <w:rPr>
                <w:rFonts w:ascii="GHEA Grapalat" w:hAnsi="GHEA Grapalat"/>
              </w:rPr>
            </w:pPr>
          </w:p>
          <w:p w:rsidR="00205A03" w:rsidRPr="00B138F3" w:rsidRDefault="00205A03" w:rsidP="00205A0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205A03" w:rsidRDefault="001005B0" w:rsidP="00205A03">
      <w:pPr>
        <w:widowControl w:val="0"/>
        <w:spacing w:after="160"/>
        <w:ind w:right="565"/>
        <w:rPr>
          <w:rFonts w:ascii="GHEA Grapalat" w:hAnsi="GHEA Grapalat"/>
          <w:b/>
          <w:lang w:val="en-US"/>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A87EE8" w:rsidRDefault="001005B0" w:rsidP="007804AB">
      <w:pPr>
        <w:widowControl w:val="0"/>
        <w:spacing w:after="160"/>
        <w:ind w:right="565"/>
        <w:rPr>
          <w:rFonts w:ascii="GHEA Grapalat" w:hAnsi="GHEA Grapalat"/>
          <w:b/>
        </w:rPr>
      </w:pPr>
    </w:p>
    <w:p w:rsidR="000A214C" w:rsidRPr="00B138F3" w:rsidRDefault="000A214C" w:rsidP="007804AB">
      <w:pPr>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w:t>
      </w:r>
      <w:r w:rsidR="009175A2" w:rsidRPr="006A7264">
        <w:rPr>
          <w:rFonts w:ascii="GHEA Grapalat" w:hAnsi="GHEA Grapalat"/>
          <w:i/>
          <w:sz w:val="22"/>
          <w:szCs w:val="22"/>
        </w:rPr>
        <w:t>на запрос котиро</w:t>
      </w:r>
      <w:r w:rsidR="009175A2">
        <w:rPr>
          <w:rFonts w:ascii="GHEA Grapalat" w:hAnsi="GHEA Grapalat"/>
          <w:i/>
          <w:sz w:val="22"/>
          <w:szCs w:val="22"/>
        </w:rPr>
        <w:t>вок</w:t>
      </w:r>
      <w:r w:rsidRPr="00B138F3">
        <w:rPr>
          <w:rFonts w:ascii="GHEA Grapalat" w:hAnsi="GHEA Grapalat"/>
          <w:i/>
        </w:rPr>
        <w:br/>
        <w:t xml:space="preserve">под кодом </w:t>
      </w:r>
      <w:r w:rsidR="007804AB">
        <w:rPr>
          <w:rFonts w:ascii="GHEA Grapalat" w:hAnsi="GHEA Grapalat"/>
          <w:i/>
        </w:rPr>
        <w:t>"IKVCIK-GHAPDzB-2</w:t>
      </w:r>
      <w:r w:rsidR="007804AB" w:rsidRPr="009175A2">
        <w:rPr>
          <w:rFonts w:ascii="GHEA Grapalat" w:hAnsi="GHEA Grapalat"/>
          <w:i/>
        </w:rPr>
        <w:t>2</w:t>
      </w:r>
      <w:r w:rsidR="007804AB" w:rsidRPr="007804AB">
        <w:rPr>
          <w:rFonts w:ascii="GHEA Grapalat" w:hAnsi="GHEA Grapalat"/>
          <w:i/>
        </w:rPr>
        <w:t>/0</w:t>
      </w:r>
      <w:r w:rsidR="007804AB" w:rsidRPr="009175A2">
        <w:rPr>
          <w:rFonts w:ascii="GHEA Grapalat" w:hAnsi="GHEA Grapalat"/>
          <w:i/>
        </w:rPr>
        <w:t>2</w:t>
      </w:r>
      <w:r w:rsidR="007804AB" w:rsidRPr="007804AB">
        <w:rPr>
          <w:rFonts w:ascii="GHEA Grapalat" w:hAnsi="GHEA Grapalat"/>
          <w:i/>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9175A2" w:rsidRPr="009175A2" w:rsidRDefault="000A214C" w:rsidP="009175A2">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9175A2" w:rsidRPr="00B138F3">
        <w:rPr>
          <w:rFonts w:ascii="GHEA Grapalat" w:hAnsi="GHEA Grapalat"/>
          <w:spacing w:val="-6"/>
        </w:rPr>
        <w:t xml:space="preserve">Компания участвует в организованной </w:t>
      </w:r>
      <w:r w:rsidR="009175A2" w:rsidRPr="00A37326">
        <w:rPr>
          <w:rFonts w:ascii="GHEA Grapalat" w:hAnsi="GHEA Grapalat"/>
        </w:rPr>
        <w:t xml:space="preserve">&lt;&lt;Центр правового  Образования и реализации реабилитационных программ&gt;&gt; ГНКО </w:t>
      </w:r>
      <w:r w:rsidR="009175A2" w:rsidRPr="00B138F3">
        <w:rPr>
          <w:rFonts w:ascii="GHEA Grapalat" w:hAnsi="GHEA Grapalat"/>
          <w:spacing w:val="-6"/>
        </w:rPr>
        <w:t xml:space="preserve">(далее — Заказчик) </w:t>
      </w:r>
      <w:r w:rsidR="009175A2" w:rsidRPr="00B138F3">
        <w:rPr>
          <w:rFonts w:ascii="GHEA Grapalat" w:hAnsi="GHEA Grapalat"/>
        </w:rPr>
        <w:t xml:space="preserve">процедуре закупок под кодом </w:t>
      </w:r>
      <w:r w:rsidR="009175A2">
        <w:rPr>
          <w:rFonts w:ascii="GHEA Grapalat" w:hAnsi="GHEA Grapalat"/>
          <w:i/>
          <w:sz w:val="22"/>
          <w:szCs w:val="22"/>
        </w:rPr>
        <w:t>"IKVCIK-GHAPDzB-2</w:t>
      </w:r>
      <w:r w:rsidR="009175A2" w:rsidRPr="00A66AD4">
        <w:rPr>
          <w:rFonts w:ascii="GHEA Grapalat" w:hAnsi="GHEA Grapalat"/>
          <w:i/>
          <w:sz w:val="22"/>
          <w:szCs w:val="22"/>
        </w:rPr>
        <w:t>2</w:t>
      </w:r>
      <w:r w:rsidR="009175A2" w:rsidRPr="006A7264">
        <w:rPr>
          <w:rFonts w:ascii="GHEA Grapalat" w:hAnsi="GHEA Grapalat"/>
          <w:i/>
          <w:sz w:val="22"/>
          <w:szCs w:val="22"/>
        </w:rPr>
        <w:t>/0</w:t>
      </w:r>
      <w:r w:rsidR="009175A2" w:rsidRPr="009175A2">
        <w:rPr>
          <w:rFonts w:ascii="GHEA Grapalat" w:hAnsi="GHEA Grapalat"/>
          <w:i/>
          <w:sz w:val="22"/>
          <w:szCs w:val="22"/>
        </w:rPr>
        <w:t>2</w:t>
      </w:r>
      <w:r w:rsidR="009175A2" w:rsidRPr="006A7264">
        <w:rPr>
          <w:rFonts w:ascii="GHEA Grapalat" w:hAnsi="GHEA Grapalat"/>
          <w:i/>
          <w:sz w:val="22"/>
          <w:szCs w:val="22"/>
        </w:rPr>
        <w:t>"</w:t>
      </w:r>
      <w:r w:rsidR="009175A2" w:rsidRPr="00B138F3">
        <w:rPr>
          <w:rFonts w:ascii="GHEA Grapalat" w:hAnsi="GHEA Grapalat"/>
        </w:rPr>
        <w:t>*.</w:t>
      </w:r>
    </w:p>
    <w:p w:rsidR="000A214C" w:rsidRPr="00B138F3" w:rsidRDefault="000A214C" w:rsidP="009175A2">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 xml:space="preserve">последним днем полного выполнения взятых </w:t>
      </w:r>
      <w:r w:rsidR="00FE75E6" w:rsidRPr="00677822">
        <w:rPr>
          <w:rFonts w:ascii="GHEA Grapalat" w:hAnsi="GHEA Grapalat"/>
        </w:rPr>
        <w:lastRenderedPageBreak/>
        <w:t>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A87EE8"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A66AD4">
      <w:pPr>
        <w:widowControl w:val="0"/>
        <w:spacing w:after="160"/>
        <w:ind w:right="4250"/>
        <w:rPr>
          <w:rFonts w:ascii="GHEA Grapalat" w:hAnsi="GHEA Grapalat"/>
          <w:vertAlign w:val="superscript"/>
        </w:rPr>
      </w:pPr>
    </w:p>
    <w:tbl>
      <w:tblPr>
        <w:tblpPr w:leftFromText="180" w:rightFromText="180" w:vertAnchor="page" w:horzAnchor="margin" w:tblpXSpec="center" w:tblpY="940"/>
        <w:tblW w:w="10980" w:type="dxa"/>
        <w:tblLook w:val="0000" w:firstRow="0" w:lastRow="0" w:firstColumn="0" w:lastColumn="0" w:noHBand="0" w:noVBand="0"/>
      </w:tblPr>
      <w:tblGrid>
        <w:gridCol w:w="5616"/>
        <w:gridCol w:w="5364"/>
      </w:tblGrid>
      <w:tr w:rsidR="00A66AD4" w:rsidRPr="00B138F3" w:rsidTr="00A66AD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AD4" w:rsidRPr="00B138F3" w:rsidTr="00A66AD4">
        <w:trPr>
          <w:trHeight w:val="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A66AD4" w:rsidRPr="00B138F3" w:rsidTr="00BF046B">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AD4" w:rsidRPr="00B138F3" w:rsidTr="00A66AD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AD4" w:rsidRPr="00B138F3" w:rsidTr="00A66AD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AD4" w:rsidRPr="00B138F3" w:rsidTr="00A66AD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AD4" w:rsidRPr="00B138F3" w:rsidTr="00BF046B">
        <w:trPr>
          <w:trHeight w:val="1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AD4" w:rsidRPr="00B138F3" w:rsidTr="00A66AD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EC7A64" w:rsidRPr="00FB18A4">
              <w:rPr>
                <w:rFonts w:ascii="GHEA Grapalat" w:hAnsi="GHEA Grapalat"/>
              </w:rPr>
              <w:t>&lt;&lt;Центр правового  Образования и реализации реабилитационных программ&gt;&gt; ГНКО</w:t>
            </w:r>
          </w:p>
        </w:tc>
      </w:tr>
      <w:tr w:rsidR="00A66AD4" w:rsidRPr="00B138F3" w:rsidTr="00A66AD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A66AD4" w:rsidRPr="00B138F3" w:rsidTr="00A66AD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EC7A64" w:rsidRPr="00FB18A4">
              <w:rPr>
                <w:rFonts w:ascii="GHEA Grapalat" w:hAnsi="GHEA Grapalat"/>
              </w:rPr>
              <w:t>02509478</w:t>
            </w:r>
          </w:p>
        </w:tc>
      </w:tr>
      <w:tr w:rsidR="00A66AD4" w:rsidRPr="00B138F3" w:rsidTr="00EC7A64">
        <w:trPr>
          <w:trHeight w:val="63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EC7A64" w:rsidRPr="00612156">
              <w:rPr>
                <w:rFonts w:ascii="GHEA Grapalat" w:hAnsi="GHEA Grapalat"/>
              </w:rPr>
              <w:t xml:space="preserve"> Оперативный департамент Министерства финансов РА</w:t>
            </w:r>
          </w:p>
        </w:tc>
      </w:tr>
      <w:tr w:rsidR="00A66AD4" w:rsidRPr="00B138F3" w:rsidTr="00A66AD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EC7A64" w:rsidRPr="00FB18A4">
              <w:rPr>
                <w:rFonts w:ascii="GHEA Grapalat" w:hAnsi="GHEA Grapalat"/>
              </w:rPr>
              <w:t>900018004821</w:t>
            </w:r>
          </w:p>
        </w:tc>
      </w:tr>
      <w:tr w:rsidR="00A66AD4" w:rsidRPr="00B138F3" w:rsidTr="00BF046B">
        <w:trPr>
          <w:trHeight w:val="18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AD4" w:rsidRPr="00B138F3" w:rsidTr="00A66AD4">
        <w:trPr>
          <w:trHeight w:val="424"/>
        </w:trPr>
        <w:tc>
          <w:tcPr>
            <w:tcW w:w="10980" w:type="dxa"/>
            <w:gridSpan w:val="2"/>
            <w:tcBorders>
              <w:top w:val="single" w:sz="4" w:space="0" w:color="auto"/>
              <w:left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CB5684">
              <w:rPr>
                <w:rFonts w:ascii="GHEA Grapalat" w:hAnsi="GHEA Grapalat"/>
                <w:b/>
                <w:sz w:val="22"/>
                <w:szCs w:val="22"/>
              </w:rPr>
              <w:t>"IKVCIK-GHAPDzB-2</w:t>
            </w:r>
            <w:r w:rsidR="00CB5684" w:rsidRPr="00205A03">
              <w:rPr>
                <w:rFonts w:ascii="GHEA Grapalat" w:hAnsi="GHEA Grapalat"/>
                <w:b/>
                <w:sz w:val="22"/>
                <w:szCs w:val="22"/>
              </w:rPr>
              <w:t>2</w:t>
            </w:r>
            <w:r w:rsidR="00CB5684">
              <w:rPr>
                <w:rFonts w:ascii="GHEA Grapalat" w:hAnsi="GHEA Grapalat"/>
                <w:b/>
                <w:sz w:val="22"/>
                <w:szCs w:val="22"/>
              </w:rPr>
              <w:t>/0</w:t>
            </w:r>
            <w:r w:rsidR="00CB5684" w:rsidRPr="00205A03">
              <w:rPr>
                <w:rFonts w:ascii="GHEA Grapalat" w:hAnsi="GHEA Grapalat"/>
                <w:b/>
                <w:sz w:val="22"/>
                <w:szCs w:val="22"/>
              </w:rPr>
              <w:t>2</w:t>
            </w:r>
            <w:r w:rsidR="00CB5684" w:rsidRPr="007E032E">
              <w:rPr>
                <w:rFonts w:ascii="GHEA Grapalat" w:hAnsi="GHEA Grapalat"/>
                <w:b/>
                <w:sz w:val="22"/>
                <w:szCs w:val="22"/>
              </w:rPr>
              <w:t>".</w:t>
            </w:r>
          </w:p>
        </w:tc>
      </w:tr>
      <w:tr w:rsidR="00A66AD4" w:rsidRPr="00B138F3" w:rsidTr="00A66AD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AD4" w:rsidRPr="00B138F3" w:rsidTr="00A66AD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AD4" w:rsidRPr="00B138F3" w:rsidTr="00BF046B">
        <w:trPr>
          <w:trHeight w:val="987"/>
        </w:trPr>
        <w:tc>
          <w:tcPr>
            <w:tcW w:w="5616" w:type="dxa"/>
            <w:tcBorders>
              <w:top w:val="nil"/>
              <w:left w:val="single" w:sz="4" w:space="0" w:color="auto"/>
              <w:bottom w:val="single" w:sz="4" w:space="0" w:color="auto"/>
              <w:right w:val="single" w:sz="4" w:space="0" w:color="auto"/>
            </w:tcBorders>
            <w:noWrap/>
            <w:vAlign w:val="bottom"/>
          </w:tcPr>
          <w:p w:rsidR="00A66AD4" w:rsidRPr="00B138F3" w:rsidRDefault="00A66AD4" w:rsidP="00A66AD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jc w:val="right"/>
              <w:rPr>
                <w:rFonts w:ascii="GHEA Grapalat" w:hAnsi="GHEA Grapalat" w:cs="Tahoma"/>
              </w:rPr>
            </w:pPr>
            <w:r w:rsidRPr="00B138F3">
              <w:rPr>
                <w:rFonts w:ascii="GHEA Grapalat" w:hAnsi="GHEA Grapalat"/>
              </w:rPr>
              <w:t>/____________________/</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/____________________/</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AD4" w:rsidRPr="00B138F3" w:rsidRDefault="00A66AD4" w:rsidP="00A66AD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AD4" w:rsidRPr="00B138F3" w:rsidRDefault="00A66AD4" w:rsidP="00A66AD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/____________________/</w:t>
            </w:r>
          </w:p>
          <w:p w:rsidR="00A66AD4" w:rsidRPr="00B138F3" w:rsidRDefault="00A66AD4" w:rsidP="00A66AD4">
            <w:pPr>
              <w:widowControl w:val="0"/>
              <w:spacing w:after="160"/>
              <w:jc w:val="right"/>
              <w:rPr>
                <w:rFonts w:ascii="GHEA Grapalat" w:hAnsi="GHEA Grapalat" w:cs="Tahoma"/>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/____________________/</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AD4" w:rsidRPr="00B138F3" w:rsidTr="00A66AD4">
        <w:trPr>
          <w:trHeight w:val="2194"/>
        </w:trPr>
        <w:tc>
          <w:tcPr>
            <w:tcW w:w="5616" w:type="dxa"/>
            <w:tcBorders>
              <w:top w:val="single" w:sz="4" w:space="0" w:color="auto"/>
              <w:left w:val="single" w:sz="4" w:space="0" w:color="auto"/>
              <w:right w:val="single" w:sz="4" w:space="0" w:color="auto"/>
            </w:tcBorders>
            <w:noWrap/>
            <w:vAlign w:val="bottom"/>
          </w:tcPr>
          <w:p w:rsidR="00A66AD4" w:rsidRPr="00B138F3" w:rsidRDefault="00A66AD4" w:rsidP="00A66AD4">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A66AD4" w:rsidRPr="00B138F3" w:rsidRDefault="00A66AD4" w:rsidP="00A66AD4">
            <w:pPr>
              <w:widowControl w:val="0"/>
              <w:spacing w:after="160"/>
              <w:rPr>
                <w:rFonts w:ascii="GHEA Grapalat" w:hAnsi="GHEA Grapalat"/>
              </w:rPr>
            </w:pPr>
          </w:p>
          <w:p w:rsidR="00A66AD4" w:rsidRPr="00B138F3" w:rsidRDefault="00A66AD4" w:rsidP="00A66AD4">
            <w:pPr>
              <w:widowControl w:val="0"/>
              <w:jc w:val="right"/>
              <w:rPr>
                <w:rFonts w:ascii="GHEA Grapalat" w:hAnsi="GHEA Grapalat" w:cs="Tahoma"/>
              </w:rPr>
            </w:pPr>
            <w:r w:rsidRPr="00B138F3">
              <w:rPr>
                <w:rFonts w:ascii="GHEA Grapalat" w:hAnsi="GHEA Grapalat"/>
              </w:rPr>
              <w:t>/____________________/</w:t>
            </w:r>
          </w:p>
          <w:p w:rsidR="00A66AD4" w:rsidRPr="00B138F3" w:rsidRDefault="00A66AD4" w:rsidP="00A66AD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AD4" w:rsidRPr="00B138F3" w:rsidRDefault="00A66AD4" w:rsidP="00A66AD4">
            <w:pPr>
              <w:widowControl w:val="0"/>
              <w:spacing w:after="160"/>
              <w:rPr>
                <w:rFonts w:ascii="GHEA Grapalat" w:hAnsi="GHEA Grapalat" w:cs="Tahoma"/>
              </w:rPr>
            </w:pPr>
          </w:p>
          <w:p w:rsidR="00A66AD4" w:rsidRPr="00B138F3" w:rsidRDefault="00A66AD4" w:rsidP="00A66AD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AD4" w:rsidRPr="00B138F3" w:rsidRDefault="00A66AD4" w:rsidP="00A66AD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AD4" w:rsidRPr="00B138F3" w:rsidRDefault="00A66AD4" w:rsidP="00A66AD4">
            <w:pPr>
              <w:widowControl w:val="0"/>
              <w:spacing w:after="160"/>
              <w:rPr>
                <w:rFonts w:ascii="GHEA Grapalat" w:hAnsi="GHEA Grapalat" w:cs="Tahoma"/>
              </w:rPr>
            </w:pPr>
          </w:p>
          <w:p w:rsidR="00A66AD4" w:rsidRPr="00B138F3" w:rsidRDefault="00A66AD4" w:rsidP="00A66AD4">
            <w:pPr>
              <w:widowControl w:val="0"/>
              <w:jc w:val="right"/>
              <w:rPr>
                <w:rFonts w:ascii="GHEA Grapalat" w:hAnsi="GHEA Grapalat" w:cs="Tahoma"/>
              </w:rPr>
            </w:pPr>
            <w:r w:rsidRPr="00B138F3">
              <w:rPr>
                <w:rFonts w:ascii="GHEA Grapalat" w:hAnsi="GHEA Grapalat"/>
              </w:rPr>
              <w:t>/____________________/</w:t>
            </w:r>
          </w:p>
          <w:p w:rsidR="00A66AD4" w:rsidRPr="00B138F3" w:rsidRDefault="00A66AD4" w:rsidP="00A66AD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AD4" w:rsidRPr="00B138F3" w:rsidRDefault="00A66AD4" w:rsidP="00A66AD4">
            <w:pPr>
              <w:widowControl w:val="0"/>
              <w:spacing w:after="160"/>
              <w:rPr>
                <w:rFonts w:ascii="GHEA Grapalat" w:hAnsi="GHEA Grapalat" w:cs="Arial"/>
              </w:rPr>
            </w:pPr>
          </w:p>
        </w:tc>
      </w:tr>
      <w:tr w:rsidR="00A66AD4" w:rsidRPr="00B138F3" w:rsidTr="00A66AD4">
        <w:trPr>
          <w:trHeight w:val="2194"/>
        </w:trPr>
        <w:tc>
          <w:tcPr>
            <w:tcW w:w="5616" w:type="dxa"/>
            <w:tcBorders>
              <w:top w:val="nil"/>
              <w:left w:val="single" w:sz="4" w:space="0" w:color="auto"/>
              <w:bottom w:val="single" w:sz="4" w:space="0" w:color="auto"/>
              <w:right w:val="single" w:sz="4" w:space="0" w:color="auto"/>
            </w:tcBorders>
            <w:noWrap/>
            <w:vAlign w:val="bottom"/>
          </w:tcPr>
          <w:p w:rsidR="00A66AD4" w:rsidRPr="00B138F3" w:rsidRDefault="00A66AD4" w:rsidP="00A66AD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AD4" w:rsidRPr="00B138F3" w:rsidRDefault="00A66AD4" w:rsidP="00A66AD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AD4" w:rsidRPr="00B138F3" w:rsidRDefault="00A66AD4" w:rsidP="00A66AD4">
            <w:pPr>
              <w:widowControl w:val="0"/>
              <w:spacing w:after="160"/>
              <w:rPr>
                <w:rFonts w:ascii="GHEA Grapalat" w:hAnsi="GHEA Grapalat"/>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E519DF" w:rsidRPr="00E519DF" w:rsidRDefault="00E519DF" w:rsidP="00E519DF">
      <w:pPr>
        <w:widowControl w:val="0"/>
        <w:spacing w:after="160"/>
        <w:ind w:left="-142" w:firstLine="142"/>
        <w:jc w:val="right"/>
        <w:rPr>
          <w:rFonts w:ascii="GHEA Grapalat" w:hAnsi="GHEA Grapalat"/>
          <w:i/>
        </w:rPr>
      </w:pPr>
      <w:r w:rsidRPr="00B138F3">
        <w:rPr>
          <w:rFonts w:ascii="GHEA Grapalat" w:hAnsi="GHEA Grapalat"/>
          <w:b/>
        </w:rPr>
        <w:t xml:space="preserve">к Приглашению </w:t>
      </w:r>
      <w:r w:rsidRPr="00E519DF">
        <w:rPr>
          <w:rFonts w:ascii="GHEA Grapalat" w:hAnsi="GHEA Grapalat"/>
          <w:b/>
        </w:rPr>
        <w:t>на запроса котировок</w:t>
      </w:r>
      <w:r w:rsidRPr="00B138F3">
        <w:rPr>
          <w:rFonts w:ascii="GHEA Grapalat" w:hAnsi="GHEA Grapalat" w:cs="Sylfaen"/>
          <w:b/>
        </w:rPr>
        <w:br/>
      </w:r>
      <w:r w:rsidRPr="00B138F3">
        <w:rPr>
          <w:rFonts w:ascii="GHEA Grapalat" w:hAnsi="GHEA Grapalat"/>
          <w:b/>
        </w:rPr>
        <w:t xml:space="preserve">под кодом </w:t>
      </w:r>
      <w:r>
        <w:rPr>
          <w:rFonts w:ascii="GHEA Grapalat" w:hAnsi="GHEA Grapalat"/>
          <w:b/>
        </w:rPr>
        <w:t>IKVCIK-GHAPDzB-2</w:t>
      </w:r>
      <w:r w:rsidRPr="00E519DF">
        <w:rPr>
          <w:rFonts w:ascii="GHEA Grapalat" w:hAnsi="GHEA Grapalat"/>
          <w:b/>
        </w:rPr>
        <w:t>2</w:t>
      </w:r>
      <w:r w:rsidRPr="00147A1E">
        <w:rPr>
          <w:rFonts w:ascii="GHEA Grapalat" w:hAnsi="GHEA Grapalat"/>
          <w:b/>
        </w:rPr>
        <w:t>/0</w:t>
      </w:r>
      <w:r w:rsidRPr="00E519DF">
        <w:rPr>
          <w:rFonts w:ascii="GHEA Grapalat" w:hAnsi="GHEA Grapalat"/>
          <w:b/>
        </w:rPr>
        <w:t>2</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E519DF" w:rsidRPr="00E519DF" w:rsidRDefault="00071D1C" w:rsidP="00E519DF">
      <w:pPr>
        <w:widowControl w:val="0"/>
        <w:spacing w:after="160"/>
        <w:ind w:left="-142" w:firstLine="142"/>
        <w:jc w:val="center"/>
        <w:rPr>
          <w:rFonts w:ascii="GHEA Grapalat" w:hAnsi="GHEA Grapalat"/>
          <w:i/>
        </w:rPr>
      </w:pPr>
      <w:r w:rsidRPr="00B138F3">
        <w:rPr>
          <w:rFonts w:ascii="GHEA Grapalat" w:hAnsi="GHEA Grapalat"/>
          <w:b/>
        </w:rPr>
        <w:t xml:space="preserve">№ </w:t>
      </w:r>
      <w:r w:rsidR="00E519DF">
        <w:rPr>
          <w:rFonts w:ascii="GHEA Grapalat" w:hAnsi="GHEA Grapalat"/>
          <w:b/>
        </w:rPr>
        <w:t>IKVCIK-GHAPDzB-2</w:t>
      </w:r>
      <w:r w:rsidR="00E519DF" w:rsidRPr="00E519DF">
        <w:rPr>
          <w:rFonts w:ascii="GHEA Grapalat" w:hAnsi="GHEA Grapalat"/>
          <w:b/>
        </w:rPr>
        <w:t>2</w:t>
      </w:r>
      <w:r w:rsidR="00E519DF" w:rsidRPr="00147A1E">
        <w:rPr>
          <w:rFonts w:ascii="GHEA Grapalat" w:hAnsi="GHEA Grapalat"/>
          <w:b/>
        </w:rPr>
        <w:t>/0</w:t>
      </w:r>
      <w:r w:rsidR="00E519DF" w:rsidRPr="00E519DF">
        <w:rPr>
          <w:rFonts w:ascii="GHEA Grapalat" w:hAnsi="GHEA Grapalat"/>
          <w:b/>
        </w:rPr>
        <w:t>2</w:t>
      </w:r>
    </w:p>
    <w:p w:rsidR="00071D1C" w:rsidRPr="00B138F3" w:rsidRDefault="00071D1C" w:rsidP="00B46D58">
      <w:pPr>
        <w:widowControl w:val="0"/>
        <w:spacing w:after="160"/>
        <w:ind w:left="-142" w:firstLine="142"/>
        <w:jc w:val="center"/>
        <w:rPr>
          <w:rFonts w:ascii="GHEA Grapalat" w:hAnsi="GHEA Grapalat"/>
          <w:b/>
          <w:u w:val="single"/>
        </w:rPr>
      </w:pP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w:t>
      </w:r>
      <w:r w:rsidRPr="00B138F3">
        <w:rPr>
          <w:rFonts w:ascii="GHEA Grapalat" w:hAnsi="GHEA Grapalat"/>
        </w:rPr>
        <w:lastRenderedPageBreak/>
        <w:t xml:space="preserve">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10"/>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1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рабочего дня, следующего </w:t>
      </w:r>
      <w:r w:rsidR="00371CF8">
        <w:rPr>
          <w:rFonts w:ascii="GHEA Grapalat" w:hAnsi="GHEA Grapalat"/>
        </w:rPr>
        <w:lastRenderedPageBreak/>
        <w:t>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w:t>
      </w:r>
      <w:r w:rsidRPr="00B138F3">
        <w:rPr>
          <w:rFonts w:ascii="GHEA Grapalat" w:hAnsi="GHEA Grapalat"/>
        </w:rPr>
        <w:lastRenderedPageBreak/>
        <w:t>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w:t>
      </w:r>
      <w:r w:rsidRPr="00B138F3">
        <w:rPr>
          <w:rFonts w:ascii="GHEA Grapalat" w:hAnsi="GHEA Grapalat"/>
        </w:rPr>
        <w:lastRenderedPageBreak/>
        <w:t>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C748AF" w:rsidRDefault="00071D1C" w:rsidP="00B46D58">
      <w:pPr>
        <w:widowControl w:val="0"/>
        <w:tabs>
          <w:tab w:val="left" w:pos="1276"/>
        </w:tabs>
        <w:spacing w:after="160"/>
        <w:ind w:firstLine="567"/>
        <w:jc w:val="both"/>
        <w:rPr>
          <w:rFonts w:ascii="GHEA Grapalat" w:hAnsi="GHEA Grapalat"/>
          <w:b/>
        </w:rPr>
      </w:pPr>
      <w:r w:rsidRPr="00C748AF">
        <w:rPr>
          <w:rFonts w:ascii="GHEA Grapalat" w:hAnsi="GHEA Grapalat"/>
          <w:b/>
        </w:rPr>
        <w:t>8.1</w:t>
      </w:r>
      <w:r w:rsidR="003A734A" w:rsidRPr="00C748AF">
        <w:rPr>
          <w:rFonts w:ascii="GHEA Grapalat" w:hAnsi="GHEA Grapalat"/>
          <w:b/>
        </w:rPr>
        <w:t>5.</w:t>
      </w:r>
      <w:r w:rsidR="003A734A" w:rsidRPr="00C748AF">
        <w:rPr>
          <w:rFonts w:ascii="GHEA Grapalat" w:hAnsi="GHEA Grapalat"/>
          <w:b/>
        </w:rPr>
        <w:tab/>
      </w:r>
      <w:r w:rsidRPr="00C748AF">
        <w:rPr>
          <w:rFonts w:ascii="GHEA Grapalat" w:hAnsi="GHEA Grapalat"/>
          <w:b/>
        </w:rPr>
        <w:t xml:space="preserve">Поставка предусмотренных договором товаров осуществляется </w:t>
      </w:r>
      <w:r w:rsidRPr="00C748AF">
        <w:rPr>
          <w:rFonts w:ascii="GHEA Grapalat" w:hAnsi="GHEA Grapalat"/>
          <w:b/>
        </w:rPr>
        <w:lastRenderedPageBreak/>
        <w:t xml:space="preserve">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w:t>
      </w:r>
      <w:r w:rsidR="00AA7905" w:rsidRPr="00C748AF">
        <w:rPr>
          <w:rFonts w:ascii="GHEA Grapalat" w:hAnsi="GHEA Grapalat"/>
          <w:b/>
        </w:rPr>
        <w:t>и</w:t>
      </w:r>
      <w:r w:rsidRPr="00C748AF">
        <w:rPr>
          <w:rFonts w:ascii="GHEA Grapalat" w:hAnsi="GHEA Grapalat"/>
          <w:b/>
        </w:rPr>
        <w:t xml:space="preserve"> также представляет Покупателю </w:t>
      </w:r>
      <w:r w:rsidR="00CD7A4F" w:rsidRPr="00C748AF">
        <w:rPr>
          <w:rFonts w:ascii="GHEA Grapalat" w:hAnsi="GHEA Grapalat"/>
          <w:b/>
        </w:rPr>
        <w:t xml:space="preserve">новые обеспечения </w:t>
      </w:r>
      <w:r w:rsidRPr="00C748AF">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к Договору под кодом</w:t>
      </w:r>
      <w:r w:rsidR="00C748AF" w:rsidRPr="00C748AF">
        <w:rPr>
          <w:rFonts w:ascii="GHEA Grapalat" w:hAnsi="GHEA Grapalat"/>
          <w:i/>
        </w:rPr>
        <w:t xml:space="preserve"> </w:t>
      </w:r>
      <w:r w:rsidR="00C748AF">
        <w:rPr>
          <w:rFonts w:ascii="GHEA Grapalat" w:hAnsi="GHEA Grapalat"/>
          <w:i/>
        </w:rPr>
        <w:t>IKVCIK-GHAPDzB-2</w:t>
      </w:r>
      <w:r w:rsidR="00C748AF" w:rsidRPr="00C748AF">
        <w:rPr>
          <w:rFonts w:ascii="GHEA Grapalat" w:hAnsi="GHEA Grapalat"/>
          <w:i/>
        </w:rPr>
        <w:t>2</w:t>
      </w:r>
      <w:r w:rsidR="00C748AF" w:rsidRPr="009131F1">
        <w:rPr>
          <w:rFonts w:ascii="GHEA Grapalat" w:hAnsi="GHEA Grapalat"/>
          <w:i/>
        </w:rPr>
        <w:t>/0</w:t>
      </w:r>
      <w:r w:rsidR="00C748AF" w:rsidRPr="00C748AF">
        <w:rPr>
          <w:rFonts w:ascii="GHEA Grapalat" w:hAnsi="GHEA Grapalat"/>
          <w:i/>
        </w:rPr>
        <w:t>2</w:t>
      </w:r>
      <w:r w:rsidRPr="00B138F3">
        <w:rPr>
          <w:rFonts w:ascii="GHEA Grapalat" w:hAnsi="GHEA Grapalat"/>
          <w:i/>
        </w:rPr>
        <w:t xml:space="preserve">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7"/>
        <w:gridCol w:w="2760"/>
        <w:gridCol w:w="1560"/>
        <w:gridCol w:w="1842"/>
        <w:gridCol w:w="1418"/>
        <w:gridCol w:w="1134"/>
        <w:gridCol w:w="1417"/>
        <w:gridCol w:w="1134"/>
        <w:gridCol w:w="851"/>
        <w:gridCol w:w="992"/>
        <w:gridCol w:w="979"/>
        <w:gridCol w:w="13"/>
        <w:gridCol w:w="941"/>
        <w:gridCol w:w="60"/>
      </w:tblGrid>
      <w:tr w:rsidR="00B138F3" w:rsidRPr="00B138F3" w:rsidTr="00C748AF">
        <w:trPr>
          <w:jc w:val="center"/>
        </w:trPr>
        <w:tc>
          <w:tcPr>
            <w:tcW w:w="16350" w:type="dxa"/>
            <w:gridSpan w:val="15"/>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748AF">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67" w:type="dxa"/>
            <w:gridSpan w:val="2"/>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60"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842"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17"/>
              <w:t>**</w:t>
            </w:r>
          </w:p>
        </w:tc>
        <w:tc>
          <w:tcPr>
            <w:tcW w:w="1418"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134"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41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1"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985" w:type="dxa"/>
            <w:gridSpan w:val="5"/>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C748AF">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67"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560" w:type="dxa"/>
            <w:vMerge/>
            <w:vAlign w:val="center"/>
          </w:tcPr>
          <w:p w:rsidR="00071D1C" w:rsidRPr="00B138F3" w:rsidRDefault="00071D1C" w:rsidP="00B46D58">
            <w:pPr>
              <w:widowControl w:val="0"/>
              <w:jc w:val="center"/>
              <w:rPr>
                <w:rFonts w:ascii="GHEA Grapalat" w:hAnsi="GHEA Grapalat"/>
                <w:sz w:val="16"/>
                <w:szCs w:val="16"/>
              </w:rPr>
            </w:pPr>
          </w:p>
        </w:tc>
        <w:tc>
          <w:tcPr>
            <w:tcW w:w="1842" w:type="dxa"/>
            <w:vMerge/>
            <w:vAlign w:val="center"/>
          </w:tcPr>
          <w:p w:rsidR="00071D1C" w:rsidRPr="00B138F3" w:rsidRDefault="00071D1C" w:rsidP="00B46D58">
            <w:pPr>
              <w:widowControl w:val="0"/>
              <w:jc w:val="center"/>
              <w:rPr>
                <w:rFonts w:ascii="GHEA Grapalat" w:hAnsi="GHEA Grapalat"/>
                <w:sz w:val="16"/>
                <w:szCs w:val="16"/>
              </w:rPr>
            </w:pPr>
          </w:p>
        </w:tc>
        <w:tc>
          <w:tcPr>
            <w:tcW w:w="1418"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1417"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992"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92" w:type="dxa"/>
            <w:gridSpan w:val="2"/>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001" w:type="dxa"/>
            <w:gridSpan w:val="2"/>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18"/>
              <w:t>***</w:t>
            </w:r>
          </w:p>
        </w:tc>
      </w:tr>
      <w:tr w:rsidR="00CB5684" w:rsidRPr="002B3DA2" w:rsidTr="00E03DCE">
        <w:trPr>
          <w:gridAfter w:val="1"/>
          <w:wAfter w:w="60" w:type="dxa"/>
          <w:trHeight w:val="243"/>
          <w:jc w:val="center"/>
        </w:trPr>
        <w:tc>
          <w:tcPr>
            <w:tcW w:w="1249" w:type="dxa"/>
            <w:gridSpan w:val="2"/>
            <w:vAlign w:val="center"/>
          </w:tcPr>
          <w:p w:rsidR="00CB5684" w:rsidRPr="00E2069D" w:rsidRDefault="00CB5684" w:rsidP="00CB5684">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2760" w:type="dxa"/>
            <w:vAlign w:val="center"/>
          </w:tcPr>
          <w:p w:rsidR="00CB5684" w:rsidRPr="00CB5684" w:rsidRDefault="00CB5684" w:rsidP="00CB5684">
            <w:pPr>
              <w:rPr>
                <w:rFonts w:ascii="GHEA Grapalat" w:hAnsi="GHEA Grapalat"/>
                <w:sz w:val="18"/>
                <w:lang w:val="en-US" w:eastAsia="en-US" w:bidi="ar-SA"/>
              </w:rPr>
            </w:pPr>
            <w:r w:rsidRPr="00CB5684">
              <w:rPr>
                <w:rFonts w:ascii="GHEA Grapalat" w:hAnsi="GHEA Grapalat"/>
                <w:sz w:val="18"/>
                <w:lang w:eastAsia="en-US" w:bidi="ar-SA"/>
              </w:rPr>
              <w:t xml:space="preserve">   </w:t>
            </w:r>
            <w:r>
              <w:rPr>
                <w:rFonts w:ascii="GHEA Grapalat" w:hAnsi="GHEA Grapalat"/>
                <w:sz w:val="18"/>
                <w:lang w:eastAsia="en-US" w:bidi="ar-SA"/>
              </w:rPr>
              <w:t xml:space="preserve">         </w:t>
            </w:r>
            <w:r w:rsidRPr="00CB5684">
              <w:rPr>
                <w:rFonts w:ascii="GHEA Grapalat" w:hAnsi="GHEA Grapalat"/>
                <w:sz w:val="18"/>
                <w:lang w:eastAsia="en-US" w:bidi="ar-SA"/>
              </w:rPr>
              <w:t xml:space="preserve">   </w:t>
            </w:r>
            <w:r w:rsidRPr="00CB5684">
              <w:rPr>
                <w:rFonts w:ascii="GHEA Grapalat" w:hAnsi="GHEA Grapalat"/>
                <w:sz w:val="18"/>
                <w:lang w:val="en-US" w:eastAsia="en-US" w:bidi="ar-SA"/>
              </w:rPr>
              <w:t>35321110</w:t>
            </w:r>
          </w:p>
          <w:p w:rsidR="00CB5684" w:rsidRPr="005E3759" w:rsidRDefault="00CB5684" w:rsidP="00CB5684">
            <w:pPr>
              <w:widowControl w:val="0"/>
              <w:spacing w:after="120"/>
              <w:jc w:val="center"/>
              <w:rPr>
                <w:rFonts w:ascii="GHEA Grapalat" w:hAnsi="GHEA Grapalat"/>
                <w:sz w:val="16"/>
                <w:szCs w:val="16"/>
              </w:rPr>
            </w:pPr>
          </w:p>
        </w:tc>
        <w:tc>
          <w:tcPr>
            <w:tcW w:w="1560" w:type="dxa"/>
            <w:vAlign w:val="center"/>
          </w:tcPr>
          <w:p w:rsidR="00CB5684" w:rsidRPr="005E3759" w:rsidRDefault="00D7309C" w:rsidP="00CB5684">
            <w:pPr>
              <w:widowControl w:val="0"/>
              <w:tabs>
                <w:tab w:val="left" w:pos="408"/>
                <w:tab w:val="center" w:pos="671"/>
              </w:tabs>
              <w:spacing w:after="120"/>
              <w:jc w:val="center"/>
              <w:rPr>
                <w:rFonts w:ascii="GHEA Grapalat" w:hAnsi="GHEA Grapalat"/>
                <w:sz w:val="16"/>
                <w:szCs w:val="16"/>
              </w:rPr>
            </w:pPr>
            <w:r w:rsidRPr="00D7309C">
              <w:rPr>
                <w:rFonts w:ascii="GHEA Grapalat" w:hAnsi="GHEA Grapalat"/>
                <w:sz w:val="16"/>
                <w:szCs w:val="16"/>
              </w:rPr>
              <w:t>Пистолет</w:t>
            </w:r>
          </w:p>
        </w:tc>
        <w:tc>
          <w:tcPr>
            <w:tcW w:w="1842" w:type="dxa"/>
          </w:tcPr>
          <w:p w:rsidR="00CB5684" w:rsidRPr="00CB5684" w:rsidRDefault="00CB5684" w:rsidP="00CB5684">
            <w:pPr>
              <w:widowControl w:val="0"/>
              <w:jc w:val="center"/>
              <w:rPr>
                <w:rFonts w:ascii="GHEA Grapalat" w:hAnsi="GHEA Grapalat"/>
                <w:sz w:val="16"/>
                <w:szCs w:val="16"/>
              </w:rPr>
            </w:pPr>
            <w:r w:rsidRPr="00CB5684">
              <w:rPr>
                <w:rFonts w:ascii="GHEA Grapalat" w:hAnsi="GHEA Grapalat"/>
                <w:sz w:val="16"/>
                <w:szCs w:val="16"/>
              </w:rPr>
              <w:t>Вместимость картриджа модели "Байкал 442" калибра 9х18 мм "Байкал 442" – 8 шт.</w:t>
            </w:r>
          </w:p>
          <w:p w:rsidR="00CB5684" w:rsidRPr="00CB5684" w:rsidRDefault="00CB5684" w:rsidP="00CB5684">
            <w:pPr>
              <w:widowControl w:val="0"/>
              <w:jc w:val="center"/>
              <w:rPr>
                <w:rFonts w:ascii="GHEA Grapalat" w:hAnsi="GHEA Grapalat"/>
                <w:sz w:val="16"/>
                <w:szCs w:val="16"/>
              </w:rPr>
            </w:pPr>
            <w:r w:rsidRPr="00CB5684">
              <w:rPr>
                <w:rFonts w:ascii="GHEA Grapalat" w:hAnsi="GHEA Grapalat"/>
                <w:sz w:val="16"/>
                <w:szCs w:val="16"/>
              </w:rPr>
              <w:t>Длина денег-93.5 мммеры / пн., подушка., Ширина / мм– 161*127*30.5</w:t>
            </w:r>
          </w:p>
          <w:p w:rsidR="00CB5684" w:rsidRPr="00CB5684" w:rsidRDefault="00CB5684" w:rsidP="00CB5684">
            <w:pPr>
              <w:widowControl w:val="0"/>
              <w:jc w:val="center"/>
              <w:rPr>
                <w:rFonts w:ascii="GHEA Grapalat" w:hAnsi="GHEA Grapalat"/>
                <w:sz w:val="16"/>
                <w:szCs w:val="16"/>
              </w:rPr>
            </w:pPr>
            <w:r w:rsidRPr="00CB5684">
              <w:rPr>
                <w:rFonts w:ascii="GHEA Grapalat" w:hAnsi="GHEA Grapalat"/>
                <w:sz w:val="16"/>
                <w:szCs w:val="16"/>
              </w:rPr>
              <w:t xml:space="preserve">Вес пистолета без </w:t>
            </w:r>
            <w:r w:rsidRPr="00CB5684">
              <w:rPr>
                <w:rFonts w:ascii="GHEA Grapalat" w:hAnsi="GHEA Grapalat"/>
                <w:sz w:val="16"/>
                <w:szCs w:val="16"/>
              </w:rPr>
              <w:lastRenderedPageBreak/>
              <w:t>патронов-0.73 кг</w:t>
            </w:r>
          </w:p>
          <w:p w:rsidR="00CB5684" w:rsidRPr="00CB5684" w:rsidRDefault="00CB5684" w:rsidP="00CB5684">
            <w:pPr>
              <w:widowControl w:val="0"/>
              <w:jc w:val="center"/>
              <w:rPr>
                <w:rFonts w:ascii="GHEA Grapalat" w:hAnsi="GHEA Grapalat"/>
                <w:sz w:val="16"/>
                <w:szCs w:val="16"/>
              </w:rPr>
            </w:pPr>
            <w:r w:rsidRPr="00CB5684">
              <w:rPr>
                <w:rFonts w:ascii="GHEA Grapalat" w:hAnsi="GHEA Grapalat"/>
                <w:sz w:val="16"/>
                <w:szCs w:val="16"/>
              </w:rPr>
              <w:t>Продавец несет ответственность за качество пистолета в соответствии с действующими и принятыми стандартами:</w:t>
            </w:r>
          </w:p>
          <w:p w:rsidR="00CB5684" w:rsidRPr="00CB5684" w:rsidRDefault="00CB5684" w:rsidP="00CB5684">
            <w:pPr>
              <w:widowControl w:val="0"/>
              <w:jc w:val="center"/>
              <w:rPr>
                <w:rFonts w:ascii="GHEA Grapalat" w:hAnsi="GHEA Grapalat"/>
                <w:sz w:val="16"/>
                <w:szCs w:val="16"/>
              </w:rPr>
            </w:pPr>
            <w:r w:rsidRPr="00CB5684">
              <w:rPr>
                <w:rFonts w:ascii="GHEA Grapalat" w:hAnsi="GHEA Grapalat"/>
                <w:sz w:val="16"/>
                <w:szCs w:val="16"/>
              </w:rPr>
              <w:t>Пистолеты не должны использоваться:</w:t>
            </w:r>
          </w:p>
          <w:p w:rsidR="00CB5684" w:rsidRPr="00CB5684" w:rsidRDefault="00CB5684" w:rsidP="00CB5684">
            <w:pPr>
              <w:widowControl w:val="0"/>
              <w:jc w:val="center"/>
              <w:rPr>
                <w:rFonts w:ascii="GHEA Grapalat" w:hAnsi="GHEA Grapalat"/>
                <w:sz w:val="16"/>
                <w:szCs w:val="16"/>
              </w:rPr>
            </w:pPr>
            <w:r w:rsidRPr="00CB5684">
              <w:rPr>
                <w:rFonts w:ascii="GHEA Grapalat" w:hAnsi="GHEA Grapalat"/>
                <w:sz w:val="16"/>
                <w:szCs w:val="16"/>
              </w:rPr>
              <w:t>В ходе встречи стороны обсудили широкий круг вопросов, касающихся армяно-российского сотрудничества в двустороннем и многостороннем форматах:</w:t>
            </w:r>
          </w:p>
          <w:p w:rsidR="00CB5684" w:rsidRPr="00CB5684" w:rsidRDefault="00CB5684" w:rsidP="00CB5684">
            <w:pPr>
              <w:widowControl w:val="0"/>
              <w:jc w:val="center"/>
              <w:rPr>
                <w:rFonts w:ascii="GHEA Grapalat" w:hAnsi="GHEA Grapalat"/>
                <w:sz w:val="16"/>
                <w:szCs w:val="16"/>
              </w:rPr>
            </w:pPr>
            <w:r w:rsidRPr="00CB5684">
              <w:rPr>
                <w:rFonts w:ascii="GHEA Grapalat" w:hAnsi="GHEA Grapalat"/>
                <w:sz w:val="16"/>
                <w:szCs w:val="16"/>
              </w:rPr>
              <w:t>С пистолетами покупателю должны быть переданы все его принадлежности, включая технические документы и т. д:</w:t>
            </w:r>
          </w:p>
          <w:p w:rsidR="00CB5684" w:rsidRPr="00B138F3" w:rsidRDefault="00CB5684" w:rsidP="00CB5684">
            <w:pPr>
              <w:widowControl w:val="0"/>
              <w:jc w:val="center"/>
              <w:rPr>
                <w:rFonts w:ascii="GHEA Grapalat" w:hAnsi="GHEA Grapalat"/>
                <w:sz w:val="16"/>
                <w:szCs w:val="16"/>
              </w:rPr>
            </w:pPr>
            <w:r w:rsidRPr="00CB5684">
              <w:rPr>
                <w:rFonts w:ascii="GHEA Grapalat" w:hAnsi="GHEA Grapalat"/>
                <w:sz w:val="16"/>
                <w:szCs w:val="16"/>
              </w:rPr>
              <w:t>Ответственность за соблюдение и применение действующих в Республике Армения норм и правил безопасности в связи с перевозкой пистолетов несет продавец:</w:t>
            </w:r>
          </w:p>
        </w:tc>
        <w:tc>
          <w:tcPr>
            <w:tcW w:w="1418" w:type="dxa"/>
            <w:vAlign w:val="center"/>
          </w:tcPr>
          <w:p w:rsidR="00CB5684" w:rsidRPr="00B138F3" w:rsidRDefault="00CB5684" w:rsidP="00CB5684">
            <w:pPr>
              <w:widowControl w:val="0"/>
              <w:jc w:val="center"/>
              <w:rPr>
                <w:rFonts w:ascii="GHEA Grapalat" w:hAnsi="GHEA Grapalat"/>
                <w:sz w:val="16"/>
                <w:szCs w:val="16"/>
              </w:rPr>
            </w:pPr>
            <w:r w:rsidRPr="00C748AF">
              <w:rPr>
                <w:rFonts w:ascii="GHEA Grapalat" w:hAnsi="GHEA Grapalat"/>
                <w:sz w:val="16"/>
                <w:szCs w:val="16"/>
              </w:rPr>
              <w:lastRenderedPageBreak/>
              <w:t>шт</w:t>
            </w:r>
          </w:p>
        </w:tc>
        <w:tc>
          <w:tcPr>
            <w:tcW w:w="1134" w:type="dxa"/>
          </w:tcPr>
          <w:p w:rsidR="00CB5684" w:rsidRPr="00B138F3" w:rsidRDefault="00CB5684" w:rsidP="00CB5684">
            <w:pPr>
              <w:widowControl w:val="0"/>
              <w:jc w:val="center"/>
              <w:rPr>
                <w:rFonts w:ascii="GHEA Grapalat" w:hAnsi="GHEA Grapalat"/>
                <w:sz w:val="16"/>
                <w:szCs w:val="16"/>
              </w:rPr>
            </w:pPr>
          </w:p>
        </w:tc>
        <w:tc>
          <w:tcPr>
            <w:tcW w:w="1417" w:type="dxa"/>
          </w:tcPr>
          <w:p w:rsidR="00CB5684" w:rsidRPr="00B138F3" w:rsidRDefault="00CB5684" w:rsidP="00CB5684">
            <w:pPr>
              <w:widowControl w:val="0"/>
              <w:jc w:val="center"/>
              <w:rPr>
                <w:rFonts w:ascii="GHEA Grapalat" w:hAnsi="GHEA Grapalat"/>
                <w:sz w:val="16"/>
                <w:szCs w:val="16"/>
              </w:rPr>
            </w:pPr>
          </w:p>
        </w:tc>
        <w:tc>
          <w:tcPr>
            <w:tcW w:w="1134" w:type="dxa"/>
            <w:vAlign w:val="center"/>
          </w:tcPr>
          <w:p w:rsidR="00CB5684" w:rsidRPr="00F2243D" w:rsidRDefault="00CB5684" w:rsidP="00CB5684">
            <w:pPr>
              <w:widowControl w:val="0"/>
              <w:jc w:val="center"/>
              <w:rPr>
                <w:rFonts w:ascii="GHEA Grapalat" w:hAnsi="GHEA Grapalat"/>
                <w:sz w:val="16"/>
                <w:szCs w:val="16"/>
                <w:lang w:val="en-US"/>
              </w:rPr>
            </w:pPr>
            <w:r>
              <w:rPr>
                <w:rFonts w:ascii="GHEA Grapalat" w:hAnsi="GHEA Grapalat"/>
                <w:sz w:val="16"/>
                <w:szCs w:val="16"/>
                <w:lang w:val="en-US"/>
              </w:rPr>
              <w:t>10000</w:t>
            </w:r>
          </w:p>
        </w:tc>
        <w:tc>
          <w:tcPr>
            <w:tcW w:w="851" w:type="dxa"/>
            <w:vAlign w:val="center"/>
          </w:tcPr>
          <w:p w:rsidR="00CB5684" w:rsidRPr="006F21DF" w:rsidRDefault="00CB5684" w:rsidP="00CB5684">
            <w:pPr>
              <w:widowControl w:val="0"/>
              <w:spacing w:after="120"/>
              <w:jc w:val="center"/>
              <w:rPr>
                <w:rFonts w:ascii="GHEA Grapalat" w:hAnsi="GHEA Grapalat"/>
                <w:sz w:val="16"/>
                <w:szCs w:val="16"/>
              </w:rPr>
            </w:pPr>
            <w:r w:rsidRPr="006F21DF">
              <w:rPr>
                <w:rFonts w:ascii="GHEA Grapalat" w:hAnsi="GHEA Grapalat"/>
                <w:sz w:val="16"/>
                <w:szCs w:val="16"/>
              </w:rPr>
              <w:t xml:space="preserve">здание № 56 4-го переулка 1, сообщество Карби, Арагацотнская </w:t>
            </w:r>
            <w:r w:rsidRPr="006F21DF">
              <w:rPr>
                <w:rFonts w:ascii="GHEA Grapalat" w:hAnsi="GHEA Grapalat"/>
                <w:sz w:val="16"/>
                <w:szCs w:val="16"/>
              </w:rPr>
              <w:lastRenderedPageBreak/>
              <w:t>область, Республики Армения</w:t>
            </w:r>
          </w:p>
        </w:tc>
        <w:tc>
          <w:tcPr>
            <w:tcW w:w="992" w:type="dxa"/>
            <w:vAlign w:val="center"/>
          </w:tcPr>
          <w:p w:rsidR="00CB5684" w:rsidRPr="00B138F3" w:rsidRDefault="00CB5684" w:rsidP="00CB5684">
            <w:pPr>
              <w:widowControl w:val="0"/>
              <w:jc w:val="center"/>
              <w:rPr>
                <w:rFonts w:ascii="GHEA Grapalat" w:hAnsi="GHEA Grapalat"/>
                <w:sz w:val="16"/>
                <w:szCs w:val="16"/>
              </w:rPr>
            </w:pPr>
            <w:r>
              <w:rPr>
                <w:rFonts w:ascii="GHEA Grapalat" w:hAnsi="GHEA Grapalat"/>
                <w:sz w:val="16"/>
                <w:szCs w:val="16"/>
                <w:lang w:val="en-US"/>
              </w:rPr>
              <w:lastRenderedPageBreak/>
              <w:t>10000</w:t>
            </w:r>
          </w:p>
        </w:tc>
        <w:tc>
          <w:tcPr>
            <w:tcW w:w="979" w:type="dxa"/>
          </w:tcPr>
          <w:p w:rsidR="00CB5684" w:rsidRPr="002B3DA2" w:rsidRDefault="00CB5684" w:rsidP="00CB5684">
            <w:pPr>
              <w:widowControl w:val="0"/>
              <w:spacing w:before="100" w:beforeAutospacing="1" w:after="100" w:afterAutospacing="1"/>
              <w:contextualSpacing/>
              <w:jc w:val="center"/>
              <w:rPr>
                <w:rFonts w:ascii="Sylfaen" w:hAnsi="Sylfaen"/>
                <w:sz w:val="16"/>
                <w:szCs w:val="16"/>
              </w:rPr>
            </w:pPr>
            <w:r w:rsidRPr="00E82A55">
              <w:rPr>
                <w:rFonts w:ascii="Sylfaen" w:hAnsi="Sylfaen"/>
                <w:sz w:val="18"/>
                <w:szCs w:val="18"/>
              </w:rPr>
              <w:t>20 дней со дня вступления в силу заключаемого между сторонами соглашен</w:t>
            </w:r>
            <w:r w:rsidRPr="00E82A55">
              <w:rPr>
                <w:rFonts w:ascii="Sylfaen" w:hAnsi="Sylfaen"/>
                <w:sz w:val="18"/>
                <w:szCs w:val="18"/>
              </w:rPr>
              <w:lastRenderedPageBreak/>
              <w:t>ия в случае предусмотрения финансовых средств.</w:t>
            </w:r>
          </w:p>
        </w:tc>
        <w:tc>
          <w:tcPr>
            <w:tcW w:w="954" w:type="dxa"/>
            <w:gridSpan w:val="2"/>
            <w:vAlign w:val="center"/>
          </w:tcPr>
          <w:p w:rsidR="00CB5684" w:rsidRPr="00B138F3" w:rsidRDefault="00CB5684" w:rsidP="00CB5684">
            <w:pPr>
              <w:widowControl w:val="0"/>
              <w:jc w:val="center"/>
              <w:rPr>
                <w:rFonts w:ascii="GHEA Grapalat" w:hAnsi="GHEA Grapalat"/>
                <w:sz w:val="16"/>
                <w:szCs w:val="16"/>
              </w:rPr>
            </w:pPr>
            <w:r w:rsidRPr="00C748AF">
              <w:rPr>
                <w:rFonts w:ascii="GHEA Grapalat" w:hAnsi="GHEA Grapalat"/>
                <w:sz w:val="16"/>
                <w:szCs w:val="16"/>
              </w:rPr>
              <w:lastRenderedPageBreak/>
              <w:t>шт</w:t>
            </w:r>
          </w:p>
        </w:tc>
      </w:tr>
      <w:tr w:rsidR="00CB5684" w:rsidRPr="002B3DA2" w:rsidTr="00C748AF">
        <w:trPr>
          <w:gridAfter w:val="1"/>
          <w:wAfter w:w="60" w:type="dxa"/>
          <w:trHeight w:val="243"/>
          <w:jc w:val="center"/>
        </w:trPr>
        <w:tc>
          <w:tcPr>
            <w:tcW w:w="1249" w:type="dxa"/>
            <w:gridSpan w:val="2"/>
            <w:vAlign w:val="center"/>
          </w:tcPr>
          <w:p w:rsidR="00CB5684" w:rsidRPr="00CB5684" w:rsidRDefault="00CB5684" w:rsidP="00CB5684">
            <w:pPr>
              <w:widowControl w:val="0"/>
              <w:spacing w:after="120"/>
              <w:jc w:val="center"/>
              <w:rPr>
                <w:rFonts w:ascii="GHEA Grapalat" w:hAnsi="GHEA Grapalat"/>
                <w:sz w:val="16"/>
                <w:szCs w:val="16"/>
              </w:rPr>
            </w:pPr>
          </w:p>
          <w:p w:rsidR="00CB5684" w:rsidRPr="00CB5684" w:rsidRDefault="00CB5684" w:rsidP="00CB5684">
            <w:pPr>
              <w:widowControl w:val="0"/>
              <w:spacing w:after="120"/>
              <w:jc w:val="center"/>
              <w:rPr>
                <w:rFonts w:ascii="GHEA Grapalat" w:hAnsi="GHEA Grapalat"/>
                <w:sz w:val="16"/>
                <w:szCs w:val="16"/>
              </w:rPr>
            </w:pPr>
            <w:r>
              <w:rPr>
                <w:rFonts w:ascii="GHEA Grapalat" w:hAnsi="GHEA Grapalat"/>
                <w:sz w:val="16"/>
                <w:szCs w:val="16"/>
              </w:rPr>
              <w:t>2</w:t>
            </w:r>
          </w:p>
        </w:tc>
        <w:tc>
          <w:tcPr>
            <w:tcW w:w="2760" w:type="dxa"/>
            <w:vAlign w:val="center"/>
          </w:tcPr>
          <w:p w:rsidR="00CB5684" w:rsidRPr="005E3759" w:rsidRDefault="00CB5684" w:rsidP="00CB5684">
            <w:pPr>
              <w:widowControl w:val="0"/>
              <w:spacing w:after="120"/>
              <w:jc w:val="center"/>
              <w:rPr>
                <w:rFonts w:ascii="GHEA Grapalat" w:hAnsi="GHEA Grapalat"/>
                <w:sz w:val="16"/>
                <w:szCs w:val="16"/>
              </w:rPr>
            </w:pPr>
            <w:r w:rsidRPr="005E3759">
              <w:rPr>
                <w:rFonts w:ascii="GHEA Grapalat" w:hAnsi="GHEA Grapalat"/>
                <w:sz w:val="16"/>
                <w:szCs w:val="16"/>
              </w:rPr>
              <w:t>35300000</w:t>
            </w:r>
          </w:p>
          <w:p w:rsidR="00CB5684" w:rsidRPr="005E3759" w:rsidRDefault="00CB5684" w:rsidP="00CB5684">
            <w:pPr>
              <w:widowControl w:val="0"/>
              <w:spacing w:after="120"/>
              <w:jc w:val="center"/>
              <w:rPr>
                <w:rFonts w:ascii="GHEA Grapalat" w:hAnsi="GHEA Grapalat"/>
                <w:sz w:val="16"/>
                <w:szCs w:val="16"/>
              </w:rPr>
            </w:pPr>
          </w:p>
        </w:tc>
        <w:tc>
          <w:tcPr>
            <w:tcW w:w="1560" w:type="dxa"/>
            <w:vAlign w:val="center"/>
          </w:tcPr>
          <w:p w:rsidR="00CB5684" w:rsidRPr="005E3759" w:rsidRDefault="00D7309C" w:rsidP="00CB5684">
            <w:pPr>
              <w:widowControl w:val="0"/>
              <w:tabs>
                <w:tab w:val="left" w:pos="408"/>
                <w:tab w:val="center" w:pos="671"/>
              </w:tabs>
              <w:spacing w:after="120"/>
              <w:jc w:val="center"/>
              <w:rPr>
                <w:rFonts w:ascii="GHEA Grapalat" w:hAnsi="GHEA Grapalat"/>
                <w:sz w:val="16"/>
                <w:szCs w:val="16"/>
              </w:rPr>
            </w:pPr>
            <w:r w:rsidRPr="00D7309C">
              <w:rPr>
                <w:rFonts w:ascii="GHEA Grapalat" w:hAnsi="GHEA Grapalat"/>
                <w:sz w:val="16"/>
                <w:szCs w:val="16"/>
              </w:rPr>
              <w:t>Патрон</w:t>
            </w:r>
          </w:p>
        </w:tc>
        <w:tc>
          <w:tcPr>
            <w:tcW w:w="1842" w:type="dxa"/>
          </w:tcPr>
          <w:p w:rsidR="00CB5684" w:rsidRPr="00FD13ED" w:rsidRDefault="00CB5684" w:rsidP="00CB5684">
            <w:pPr>
              <w:widowControl w:val="0"/>
              <w:jc w:val="center"/>
              <w:rPr>
                <w:rFonts w:ascii="GHEA Grapalat" w:hAnsi="GHEA Grapalat"/>
                <w:sz w:val="16"/>
                <w:szCs w:val="16"/>
              </w:rPr>
            </w:pPr>
            <w:r w:rsidRPr="00FD13ED">
              <w:rPr>
                <w:rFonts w:ascii="GHEA Grapalat" w:hAnsi="GHEA Grapalat"/>
                <w:sz w:val="16"/>
                <w:szCs w:val="16"/>
              </w:rPr>
              <w:t>Патрон 9X18мм</w:t>
            </w:r>
          </w:p>
          <w:p w:rsidR="00CB5684" w:rsidRPr="00FD13ED" w:rsidRDefault="00CB5684" w:rsidP="00CB5684">
            <w:pPr>
              <w:widowControl w:val="0"/>
              <w:jc w:val="center"/>
              <w:rPr>
                <w:rFonts w:ascii="GHEA Grapalat" w:hAnsi="GHEA Grapalat"/>
                <w:sz w:val="16"/>
                <w:szCs w:val="16"/>
              </w:rPr>
            </w:pPr>
            <w:r w:rsidRPr="00FD13ED">
              <w:rPr>
                <w:rFonts w:ascii="GHEA Grapalat" w:hAnsi="GHEA Grapalat"/>
                <w:sz w:val="16"/>
                <w:szCs w:val="16"/>
              </w:rPr>
              <w:t>Гильза – латунь</w:t>
            </w:r>
          </w:p>
          <w:p w:rsidR="00CB5684" w:rsidRPr="002E5367" w:rsidRDefault="00CB5684" w:rsidP="00CB5684">
            <w:pPr>
              <w:widowControl w:val="0"/>
              <w:jc w:val="center"/>
              <w:rPr>
                <w:rFonts w:ascii="GHEA Grapalat" w:hAnsi="GHEA Grapalat"/>
                <w:sz w:val="16"/>
                <w:szCs w:val="16"/>
              </w:rPr>
            </w:pPr>
            <w:r w:rsidRPr="00FD13ED">
              <w:rPr>
                <w:rFonts w:ascii="GHEA Grapalat" w:hAnsi="GHEA Grapalat"/>
                <w:sz w:val="16"/>
                <w:szCs w:val="16"/>
              </w:rPr>
              <w:t xml:space="preserve">Оболочка пули </w:t>
            </w:r>
            <w:r>
              <w:rPr>
                <w:rFonts w:ascii="GHEA Grapalat" w:hAnsi="GHEA Grapalat"/>
                <w:sz w:val="16"/>
                <w:szCs w:val="16"/>
              </w:rPr>
              <w:t>–</w:t>
            </w:r>
            <w:r w:rsidRPr="00FD13ED">
              <w:rPr>
                <w:rFonts w:ascii="GHEA Grapalat" w:hAnsi="GHEA Grapalat"/>
                <w:sz w:val="16"/>
                <w:szCs w:val="16"/>
              </w:rPr>
              <w:t xml:space="preserve"> биметал</w:t>
            </w:r>
            <w:r w:rsidRPr="002E5367">
              <w:rPr>
                <w:rFonts w:ascii="GHEA Grapalat" w:hAnsi="GHEA Grapalat"/>
                <w:sz w:val="16"/>
                <w:szCs w:val="16"/>
              </w:rPr>
              <w:t xml:space="preserve"> </w:t>
            </w:r>
            <w:r w:rsidRPr="00FD13ED">
              <w:rPr>
                <w:rFonts w:ascii="GHEA Grapalat" w:hAnsi="GHEA Grapalat"/>
                <w:sz w:val="16"/>
                <w:szCs w:val="16"/>
              </w:rPr>
              <w:t>или</w:t>
            </w:r>
            <w:r w:rsidRPr="002E5367">
              <w:rPr>
                <w:rFonts w:ascii="GHEA Grapalat" w:hAnsi="GHEA Grapalat"/>
                <w:sz w:val="16"/>
                <w:szCs w:val="16"/>
              </w:rPr>
              <w:t xml:space="preserve"> из однородного металла</w:t>
            </w:r>
          </w:p>
          <w:p w:rsidR="00CB5684" w:rsidRPr="00FD13ED" w:rsidRDefault="00CB5684" w:rsidP="00CB5684">
            <w:pPr>
              <w:widowControl w:val="0"/>
              <w:jc w:val="center"/>
              <w:rPr>
                <w:rFonts w:ascii="GHEA Grapalat" w:hAnsi="GHEA Grapalat"/>
                <w:sz w:val="16"/>
                <w:szCs w:val="16"/>
              </w:rPr>
            </w:pPr>
            <w:r w:rsidRPr="00FD13ED">
              <w:rPr>
                <w:rFonts w:ascii="GHEA Grapalat" w:hAnsi="GHEA Grapalat"/>
                <w:sz w:val="16"/>
                <w:szCs w:val="16"/>
              </w:rPr>
              <w:t>Вес патрона – 9.4-10.2г.</w:t>
            </w:r>
          </w:p>
          <w:p w:rsidR="00CB5684" w:rsidRPr="00FD13ED" w:rsidRDefault="00CB5684" w:rsidP="00CB5684">
            <w:pPr>
              <w:widowControl w:val="0"/>
              <w:jc w:val="center"/>
              <w:rPr>
                <w:rFonts w:ascii="GHEA Grapalat" w:hAnsi="GHEA Grapalat"/>
                <w:sz w:val="16"/>
                <w:szCs w:val="16"/>
              </w:rPr>
            </w:pPr>
            <w:r w:rsidRPr="00FD13ED">
              <w:rPr>
                <w:rFonts w:ascii="GHEA Grapalat" w:hAnsi="GHEA Grapalat"/>
                <w:sz w:val="16"/>
                <w:szCs w:val="16"/>
              </w:rPr>
              <w:lastRenderedPageBreak/>
              <w:t>Вес пули - 5.9-6.1г.</w:t>
            </w:r>
          </w:p>
          <w:p w:rsidR="00CB5684" w:rsidRPr="00FD13ED" w:rsidRDefault="00CB5684" w:rsidP="00CB5684">
            <w:pPr>
              <w:widowControl w:val="0"/>
              <w:jc w:val="center"/>
              <w:rPr>
                <w:rFonts w:ascii="GHEA Grapalat" w:hAnsi="GHEA Grapalat"/>
                <w:sz w:val="16"/>
                <w:szCs w:val="16"/>
              </w:rPr>
            </w:pPr>
            <w:r w:rsidRPr="00FD13ED">
              <w:rPr>
                <w:rFonts w:ascii="GHEA Grapalat" w:hAnsi="GHEA Grapalat"/>
                <w:sz w:val="16"/>
                <w:szCs w:val="16"/>
              </w:rPr>
              <w:t>Скорость полета пули – 290-315м/с</w:t>
            </w:r>
          </w:p>
          <w:p w:rsidR="00CB5684" w:rsidRPr="00FD13ED" w:rsidRDefault="00CB5684" w:rsidP="00CB5684">
            <w:pPr>
              <w:widowControl w:val="0"/>
              <w:jc w:val="center"/>
              <w:rPr>
                <w:rFonts w:ascii="GHEA Grapalat" w:hAnsi="GHEA Grapalat"/>
                <w:sz w:val="16"/>
                <w:szCs w:val="16"/>
              </w:rPr>
            </w:pPr>
            <w:r w:rsidRPr="00FD13ED">
              <w:rPr>
                <w:rFonts w:ascii="GHEA Grapalat" w:hAnsi="GHEA Grapalat"/>
                <w:sz w:val="16"/>
                <w:szCs w:val="16"/>
              </w:rPr>
              <w:t>Продавец несет ответственность за качество патронов в соответствии с действующими и приниятыми стандартами РА.</w:t>
            </w:r>
          </w:p>
          <w:p w:rsidR="00CB5684" w:rsidRPr="00FD13ED" w:rsidRDefault="00CB5684" w:rsidP="00CB5684">
            <w:pPr>
              <w:widowControl w:val="0"/>
              <w:jc w:val="center"/>
              <w:rPr>
                <w:rFonts w:ascii="GHEA Grapalat" w:hAnsi="GHEA Grapalat"/>
                <w:sz w:val="16"/>
                <w:szCs w:val="16"/>
              </w:rPr>
            </w:pPr>
            <w:r w:rsidRPr="00FD13ED">
              <w:rPr>
                <w:rFonts w:ascii="GHEA Grapalat" w:hAnsi="GHEA Grapalat"/>
                <w:sz w:val="16"/>
                <w:szCs w:val="16"/>
              </w:rPr>
              <w:t>Патроны не должны быть использоваными (отстреленные, бракованные и т.д) и иметь как минимум 12 месяцев срока годности.</w:t>
            </w:r>
          </w:p>
          <w:p w:rsidR="00CB5684" w:rsidRPr="00FD13ED" w:rsidRDefault="00CB5684" w:rsidP="00CB5684">
            <w:pPr>
              <w:widowControl w:val="0"/>
              <w:jc w:val="center"/>
              <w:rPr>
                <w:rFonts w:ascii="GHEA Grapalat" w:hAnsi="GHEA Grapalat"/>
                <w:sz w:val="16"/>
                <w:szCs w:val="16"/>
              </w:rPr>
            </w:pPr>
            <w:r w:rsidRPr="00FD13ED">
              <w:rPr>
                <w:rFonts w:ascii="GHEA Grapalat" w:hAnsi="GHEA Grapalat"/>
                <w:sz w:val="16"/>
                <w:szCs w:val="16"/>
              </w:rPr>
              <w:t>Патроны должны быть доставлены в соответствии с графиком закупки по адресу: РА, Арагацотнский марз, община Карби, 1-ая улица, 4-ый переулок, здание N 56.</w:t>
            </w:r>
          </w:p>
          <w:p w:rsidR="00CB5684" w:rsidRPr="00B138F3" w:rsidRDefault="00CB5684" w:rsidP="00CB5684">
            <w:pPr>
              <w:widowControl w:val="0"/>
              <w:jc w:val="center"/>
              <w:rPr>
                <w:rFonts w:ascii="GHEA Grapalat" w:hAnsi="GHEA Grapalat"/>
                <w:sz w:val="16"/>
                <w:szCs w:val="16"/>
              </w:rPr>
            </w:pPr>
            <w:r w:rsidRPr="00FD13ED">
              <w:rPr>
                <w:rFonts w:ascii="GHEA Grapalat" w:hAnsi="GHEA Grapalat"/>
                <w:sz w:val="16"/>
                <w:szCs w:val="16"/>
              </w:rPr>
              <w:t>Продавец несет ответственность за поддержание и обеспечение соблюдения правил и норм безопасности действующих в Республике Армения связанные с перевозкой патронов.</w:t>
            </w:r>
          </w:p>
        </w:tc>
        <w:tc>
          <w:tcPr>
            <w:tcW w:w="1418" w:type="dxa"/>
          </w:tcPr>
          <w:p w:rsidR="00CB5684" w:rsidRPr="00AA5BD2" w:rsidRDefault="00CB5684" w:rsidP="00CB5684">
            <w:pPr>
              <w:widowControl w:val="0"/>
              <w:spacing w:after="120"/>
              <w:jc w:val="center"/>
              <w:rPr>
                <w:rFonts w:ascii="GHEA Grapalat" w:hAnsi="GHEA Grapalat"/>
                <w:sz w:val="16"/>
                <w:szCs w:val="16"/>
              </w:rPr>
            </w:pPr>
          </w:p>
        </w:tc>
        <w:tc>
          <w:tcPr>
            <w:tcW w:w="1134" w:type="dxa"/>
            <w:vAlign w:val="center"/>
          </w:tcPr>
          <w:p w:rsidR="00CB5684" w:rsidRPr="00B138F3" w:rsidRDefault="00CB5684" w:rsidP="00CB5684">
            <w:pPr>
              <w:widowControl w:val="0"/>
              <w:jc w:val="center"/>
              <w:rPr>
                <w:rFonts w:ascii="GHEA Grapalat" w:hAnsi="GHEA Grapalat"/>
                <w:sz w:val="16"/>
                <w:szCs w:val="16"/>
              </w:rPr>
            </w:pPr>
            <w:r w:rsidRPr="00C748AF">
              <w:rPr>
                <w:rFonts w:ascii="GHEA Grapalat" w:hAnsi="GHEA Grapalat"/>
                <w:sz w:val="16"/>
                <w:szCs w:val="16"/>
              </w:rPr>
              <w:t>шт</w:t>
            </w:r>
          </w:p>
        </w:tc>
        <w:tc>
          <w:tcPr>
            <w:tcW w:w="1417" w:type="dxa"/>
          </w:tcPr>
          <w:p w:rsidR="00CB5684" w:rsidRPr="00B138F3" w:rsidRDefault="00CB5684" w:rsidP="00CB5684">
            <w:pPr>
              <w:widowControl w:val="0"/>
              <w:jc w:val="center"/>
              <w:rPr>
                <w:rFonts w:ascii="GHEA Grapalat" w:hAnsi="GHEA Grapalat"/>
                <w:sz w:val="16"/>
                <w:szCs w:val="16"/>
              </w:rPr>
            </w:pPr>
          </w:p>
        </w:tc>
        <w:tc>
          <w:tcPr>
            <w:tcW w:w="1134" w:type="dxa"/>
          </w:tcPr>
          <w:p w:rsidR="00CB5684" w:rsidRPr="00B138F3" w:rsidRDefault="00CB5684" w:rsidP="00CB5684">
            <w:pPr>
              <w:widowControl w:val="0"/>
              <w:jc w:val="center"/>
              <w:rPr>
                <w:rFonts w:ascii="GHEA Grapalat" w:hAnsi="GHEA Grapalat"/>
                <w:sz w:val="16"/>
                <w:szCs w:val="16"/>
              </w:rPr>
            </w:pPr>
          </w:p>
        </w:tc>
        <w:tc>
          <w:tcPr>
            <w:tcW w:w="851" w:type="dxa"/>
            <w:vAlign w:val="center"/>
          </w:tcPr>
          <w:p w:rsidR="00CB5684" w:rsidRPr="00F2243D" w:rsidRDefault="00CB5684" w:rsidP="00CB5684">
            <w:pPr>
              <w:widowControl w:val="0"/>
              <w:jc w:val="center"/>
              <w:rPr>
                <w:rFonts w:ascii="GHEA Grapalat" w:hAnsi="GHEA Grapalat"/>
                <w:sz w:val="16"/>
                <w:szCs w:val="16"/>
                <w:lang w:val="en-US"/>
              </w:rPr>
            </w:pPr>
            <w:r>
              <w:rPr>
                <w:rFonts w:ascii="GHEA Grapalat" w:hAnsi="GHEA Grapalat"/>
                <w:sz w:val="16"/>
                <w:szCs w:val="16"/>
                <w:lang w:val="en-US"/>
              </w:rPr>
              <w:t>10</w:t>
            </w:r>
            <w:r>
              <w:rPr>
                <w:rFonts w:ascii="GHEA Grapalat" w:hAnsi="GHEA Grapalat"/>
                <w:sz w:val="16"/>
                <w:szCs w:val="16"/>
                <w:lang w:val="en-US"/>
              </w:rPr>
              <w:t>000</w:t>
            </w:r>
          </w:p>
        </w:tc>
        <w:tc>
          <w:tcPr>
            <w:tcW w:w="992" w:type="dxa"/>
            <w:vAlign w:val="center"/>
          </w:tcPr>
          <w:p w:rsidR="00CB5684" w:rsidRPr="006F21DF" w:rsidRDefault="00CB5684" w:rsidP="00CB5684">
            <w:pPr>
              <w:widowControl w:val="0"/>
              <w:spacing w:after="120"/>
              <w:jc w:val="center"/>
              <w:rPr>
                <w:rFonts w:ascii="GHEA Grapalat" w:hAnsi="GHEA Grapalat"/>
                <w:sz w:val="16"/>
                <w:szCs w:val="16"/>
              </w:rPr>
            </w:pPr>
            <w:r w:rsidRPr="006F21DF">
              <w:rPr>
                <w:rFonts w:ascii="GHEA Grapalat" w:hAnsi="GHEA Grapalat"/>
                <w:sz w:val="16"/>
                <w:szCs w:val="16"/>
              </w:rPr>
              <w:t>здание № 56 4-го переулка 1, сообщество Карби, Арагацотн</w:t>
            </w:r>
            <w:r w:rsidRPr="006F21DF">
              <w:rPr>
                <w:rFonts w:ascii="GHEA Grapalat" w:hAnsi="GHEA Grapalat"/>
                <w:sz w:val="16"/>
                <w:szCs w:val="16"/>
              </w:rPr>
              <w:lastRenderedPageBreak/>
              <w:t>ская область, Республики Армения</w:t>
            </w:r>
          </w:p>
        </w:tc>
        <w:tc>
          <w:tcPr>
            <w:tcW w:w="979" w:type="dxa"/>
            <w:vAlign w:val="center"/>
          </w:tcPr>
          <w:p w:rsidR="00CB5684" w:rsidRPr="00B138F3" w:rsidRDefault="00CB5684" w:rsidP="00CB5684">
            <w:pPr>
              <w:widowControl w:val="0"/>
              <w:jc w:val="center"/>
              <w:rPr>
                <w:rFonts w:ascii="GHEA Grapalat" w:hAnsi="GHEA Grapalat"/>
                <w:sz w:val="16"/>
                <w:szCs w:val="16"/>
              </w:rPr>
            </w:pPr>
            <w:r>
              <w:rPr>
                <w:rFonts w:ascii="GHEA Grapalat" w:hAnsi="GHEA Grapalat"/>
                <w:sz w:val="16"/>
                <w:szCs w:val="16"/>
                <w:lang w:val="en-US"/>
              </w:rPr>
              <w:lastRenderedPageBreak/>
              <w:t>10</w:t>
            </w:r>
            <w:r>
              <w:rPr>
                <w:rFonts w:ascii="GHEA Grapalat" w:hAnsi="GHEA Grapalat"/>
                <w:sz w:val="16"/>
                <w:szCs w:val="16"/>
                <w:lang w:val="en-US"/>
              </w:rPr>
              <w:t>000</w:t>
            </w:r>
          </w:p>
        </w:tc>
        <w:tc>
          <w:tcPr>
            <w:tcW w:w="954" w:type="dxa"/>
            <w:gridSpan w:val="2"/>
          </w:tcPr>
          <w:p w:rsidR="00CB5684" w:rsidRPr="002B3DA2" w:rsidRDefault="00CB5684" w:rsidP="00CB5684">
            <w:pPr>
              <w:widowControl w:val="0"/>
              <w:spacing w:before="100" w:beforeAutospacing="1" w:after="100" w:afterAutospacing="1"/>
              <w:contextualSpacing/>
              <w:jc w:val="center"/>
              <w:rPr>
                <w:rFonts w:ascii="Sylfaen" w:hAnsi="Sylfaen"/>
                <w:sz w:val="16"/>
                <w:szCs w:val="16"/>
              </w:rPr>
            </w:pPr>
            <w:r w:rsidRPr="00E82A55">
              <w:rPr>
                <w:rFonts w:ascii="Sylfaen" w:hAnsi="Sylfaen"/>
                <w:sz w:val="18"/>
                <w:szCs w:val="18"/>
              </w:rPr>
              <w:t xml:space="preserve">20 дней со дня вступления в силу заключаемого </w:t>
            </w:r>
            <w:r w:rsidRPr="00E82A55">
              <w:rPr>
                <w:rFonts w:ascii="Sylfaen" w:hAnsi="Sylfaen"/>
                <w:sz w:val="18"/>
                <w:szCs w:val="18"/>
              </w:rPr>
              <w:lastRenderedPageBreak/>
              <w:t>между сторонами соглашения в случае предусмотрения финансовых средств.</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C748AF" w:rsidRPr="00C748AF">
        <w:rPr>
          <w:rFonts w:ascii="GHEA Grapalat" w:hAnsi="GHEA Grapalat"/>
          <w:i/>
        </w:rPr>
        <w:t>IKVCIK-GHAPDzB-22/02</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9"/>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D7309C">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D7309C">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0"/>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D7309C" w:rsidRPr="00B138F3" w:rsidTr="003A7C9A">
        <w:trPr>
          <w:trHeight w:val="404"/>
          <w:jc w:val="center"/>
        </w:trPr>
        <w:tc>
          <w:tcPr>
            <w:tcW w:w="1724" w:type="dxa"/>
          </w:tcPr>
          <w:p w:rsidR="00D7309C" w:rsidRPr="00B138F3" w:rsidRDefault="00D7309C" w:rsidP="00D7309C">
            <w:pPr>
              <w:widowControl w:val="0"/>
              <w:jc w:val="center"/>
              <w:rPr>
                <w:rFonts w:ascii="GHEA Grapalat" w:hAnsi="GHEA Grapalat"/>
                <w:sz w:val="16"/>
                <w:szCs w:val="16"/>
              </w:rPr>
            </w:pPr>
            <w:r>
              <w:rPr>
                <w:rFonts w:ascii="GHEA Grapalat" w:hAnsi="GHEA Grapalat"/>
                <w:sz w:val="16"/>
                <w:szCs w:val="16"/>
              </w:rPr>
              <w:t>1</w:t>
            </w:r>
          </w:p>
        </w:tc>
        <w:tc>
          <w:tcPr>
            <w:tcW w:w="2155" w:type="dxa"/>
            <w:vAlign w:val="center"/>
          </w:tcPr>
          <w:p w:rsidR="00D7309C" w:rsidRPr="00CB5684" w:rsidRDefault="00D7309C" w:rsidP="00D7309C">
            <w:pPr>
              <w:rPr>
                <w:rFonts w:ascii="GHEA Grapalat" w:hAnsi="GHEA Grapalat"/>
                <w:sz w:val="18"/>
                <w:lang w:val="en-US" w:eastAsia="en-US" w:bidi="ar-SA"/>
              </w:rPr>
            </w:pPr>
            <w:r w:rsidRPr="00CB5684">
              <w:rPr>
                <w:rFonts w:ascii="GHEA Grapalat" w:hAnsi="GHEA Grapalat"/>
                <w:sz w:val="18"/>
                <w:lang w:eastAsia="en-US" w:bidi="ar-SA"/>
              </w:rPr>
              <w:t xml:space="preserve">   </w:t>
            </w:r>
            <w:r w:rsidR="00982081">
              <w:rPr>
                <w:rFonts w:ascii="GHEA Grapalat" w:hAnsi="GHEA Grapalat"/>
                <w:sz w:val="18"/>
                <w:lang w:eastAsia="en-US" w:bidi="ar-SA"/>
              </w:rPr>
              <w:t xml:space="preserve">       </w:t>
            </w:r>
            <w:bookmarkStart w:id="3" w:name="_GoBack"/>
            <w:bookmarkEnd w:id="3"/>
            <w:r w:rsidRPr="00CB5684">
              <w:rPr>
                <w:rFonts w:ascii="GHEA Grapalat" w:hAnsi="GHEA Grapalat"/>
                <w:sz w:val="18"/>
                <w:lang w:eastAsia="en-US" w:bidi="ar-SA"/>
              </w:rPr>
              <w:t xml:space="preserve">  </w:t>
            </w:r>
            <w:r w:rsidRPr="00CB5684">
              <w:rPr>
                <w:rFonts w:ascii="GHEA Grapalat" w:hAnsi="GHEA Grapalat"/>
                <w:sz w:val="18"/>
                <w:lang w:val="en-US" w:eastAsia="en-US" w:bidi="ar-SA"/>
              </w:rPr>
              <w:t>35321110</w:t>
            </w:r>
          </w:p>
          <w:p w:rsidR="00D7309C" w:rsidRPr="005E3759" w:rsidRDefault="00D7309C" w:rsidP="00D7309C">
            <w:pPr>
              <w:widowControl w:val="0"/>
              <w:spacing w:after="120"/>
              <w:jc w:val="center"/>
              <w:rPr>
                <w:rFonts w:ascii="GHEA Grapalat" w:hAnsi="GHEA Grapalat"/>
                <w:sz w:val="16"/>
                <w:szCs w:val="16"/>
              </w:rPr>
            </w:pPr>
          </w:p>
        </w:tc>
        <w:tc>
          <w:tcPr>
            <w:tcW w:w="1293" w:type="dxa"/>
            <w:vAlign w:val="center"/>
          </w:tcPr>
          <w:p w:rsidR="00D7309C" w:rsidRPr="005E3759" w:rsidRDefault="00D7309C" w:rsidP="00D7309C">
            <w:pPr>
              <w:widowControl w:val="0"/>
              <w:tabs>
                <w:tab w:val="left" w:pos="408"/>
                <w:tab w:val="center" w:pos="671"/>
              </w:tabs>
              <w:spacing w:after="120"/>
              <w:jc w:val="center"/>
              <w:rPr>
                <w:rFonts w:ascii="GHEA Grapalat" w:hAnsi="GHEA Grapalat"/>
                <w:sz w:val="16"/>
                <w:szCs w:val="16"/>
              </w:rPr>
            </w:pPr>
            <w:r w:rsidRPr="00D7309C">
              <w:rPr>
                <w:rFonts w:ascii="GHEA Grapalat" w:hAnsi="GHEA Grapalat"/>
                <w:sz w:val="16"/>
                <w:szCs w:val="16"/>
              </w:rPr>
              <w:t>Пистолет</w:t>
            </w:r>
          </w:p>
        </w:tc>
        <w:tc>
          <w:tcPr>
            <w:tcW w:w="1007" w:type="dxa"/>
            <w:vAlign w:val="center"/>
          </w:tcPr>
          <w:p w:rsidR="00D7309C" w:rsidRPr="00B138F3" w:rsidRDefault="00D7309C" w:rsidP="00D7309C">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D7309C" w:rsidRPr="00B138F3" w:rsidRDefault="00D7309C" w:rsidP="00D7309C">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D7309C" w:rsidRPr="00B138F3" w:rsidRDefault="00D7309C" w:rsidP="00D7309C">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D7309C" w:rsidRPr="00B138F3" w:rsidRDefault="00D7309C" w:rsidP="00D7309C">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D7309C" w:rsidRPr="00B138F3" w:rsidRDefault="00D7309C" w:rsidP="00D7309C">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D7309C" w:rsidRPr="00B138F3" w:rsidRDefault="00D7309C" w:rsidP="00D7309C">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D7309C" w:rsidRPr="00B138F3" w:rsidRDefault="00D7309C" w:rsidP="00D7309C">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D7309C" w:rsidRPr="00B138F3" w:rsidRDefault="00D7309C" w:rsidP="00D7309C">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D7309C" w:rsidRPr="00B138F3" w:rsidRDefault="00D7309C" w:rsidP="00D7309C">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D7309C" w:rsidRPr="00B138F3" w:rsidRDefault="00D7309C" w:rsidP="00D7309C">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D7309C" w:rsidRPr="00B138F3" w:rsidRDefault="00D7309C" w:rsidP="00D7309C">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D7309C" w:rsidRPr="00B138F3" w:rsidRDefault="00D7309C" w:rsidP="00D7309C">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D7309C" w:rsidRPr="00B138F3" w:rsidRDefault="00D7309C" w:rsidP="00D7309C">
            <w:pPr>
              <w:widowControl w:val="0"/>
              <w:jc w:val="center"/>
              <w:rPr>
                <w:rFonts w:ascii="GHEA Grapalat" w:hAnsi="GHEA Grapalat"/>
                <w:b/>
                <w:sz w:val="16"/>
                <w:szCs w:val="16"/>
              </w:rPr>
            </w:pPr>
            <w:r w:rsidRPr="00B138F3">
              <w:rPr>
                <w:rFonts w:ascii="GHEA Grapalat" w:hAnsi="GHEA Grapalat"/>
                <w:sz w:val="16"/>
                <w:szCs w:val="16"/>
              </w:rPr>
              <w:t>... %</w:t>
            </w:r>
          </w:p>
        </w:tc>
      </w:tr>
      <w:tr w:rsidR="00982081" w:rsidRPr="00B138F3" w:rsidTr="003A7C9A">
        <w:trPr>
          <w:trHeight w:val="404"/>
          <w:jc w:val="center"/>
        </w:trPr>
        <w:tc>
          <w:tcPr>
            <w:tcW w:w="1724" w:type="dxa"/>
          </w:tcPr>
          <w:p w:rsidR="00982081" w:rsidRPr="00B138F3" w:rsidRDefault="00982081" w:rsidP="00982081">
            <w:pPr>
              <w:widowControl w:val="0"/>
              <w:jc w:val="center"/>
              <w:rPr>
                <w:rFonts w:ascii="GHEA Grapalat" w:hAnsi="GHEA Grapalat"/>
                <w:sz w:val="16"/>
                <w:szCs w:val="16"/>
              </w:rPr>
            </w:pPr>
            <w:r>
              <w:rPr>
                <w:rFonts w:ascii="GHEA Grapalat" w:hAnsi="GHEA Grapalat"/>
                <w:sz w:val="16"/>
                <w:szCs w:val="16"/>
              </w:rPr>
              <w:t>2</w:t>
            </w:r>
          </w:p>
        </w:tc>
        <w:tc>
          <w:tcPr>
            <w:tcW w:w="2155" w:type="dxa"/>
            <w:vAlign w:val="center"/>
          </w:tcPr>
          <w:p w:rsidR="00982081" w:rsidRPr="005E3759" w:rsidRDefault="00982081" w:rsidP="00982081">
            <w:pPr>
              <w:widowControl w:val="0"/>
              <w:spacing w:after="120"/>
              <w:jc w:val="center"/>
              <w:rPr>
                <w:rFonts w:ascii="GHEA Grapalat" w:hAnsi="GHEA Grapalat"/>
                <w:sz w:val="16"/>
                <w:szCs w:val="16"/>
              </w:rPr>
            </w:pPr>
            <w:r w:rsidRPr="005E3759">
              <w:rPr>
                <w:rFonts w:ascii="GHEA Grapalat" w:hAnsi="GHEA Grapalat"/>
                <w:sz w:val="16"/>
                <w:szCs w:val="16"/>
              </w:rPr>
              <w:t>35300000</w:t>
            </w:r>
          </w:p>
          <w:p w:rsidR="00982081" w:rsidRPr="005E3759" w:rsidRDefault="00982081" w:rsidP="00982081">
            <w:pPr>
              <w:widowControl w:val="0"/>
              <w:spacing w:after="120"/>
              <w:jc w:val="center"/>
              <w:rPr>
                <w:rFonts w:ascii="GHEA Grapalat" w:hAnsi="GHEA Grapalat"/>
                <w:sz w:val="16"/>
                <w:szCs w:val="16"/>
              </w:rPr>
            </w:pPr>
          </w:p>
        </w:tc>
        <w:tc>
          <w:tcPr>
            <w:tcW w:w="1293" w:type="dxa"/>
            <w:vAlign w:val="center"/>
          </w:tcPr>
          <w:p w:rsidR="00982081" w:rsidRPr="005E3759" w:rsidRDefault="00982081" w:rsidP="00982081">
            <w:pPr>
              <w:widowControl w:val="0"/>
              <w:tabs>
                <w:tab w:val="left" w:pos="408"/>
                <w:tab w:val="center" w:pos="671"/>
              </w:tabs>
              <w:spacing w:after="120"/>
              <w:jc w:val="center"/>
              <w:rPr>
                <w:rFonts w:ascii="GHEA Grapalat" w:hAnsi="GHEA Grapalat"/>
                <w:sz w:val="16"/>
                <w:szCs w:val="16"/>
              </w:rPr>
            </w:pPr>
            <w:r w:rsidRPr="00D7309C">
              <w:rPr>
                <w:rFonts w:ascii="GHEA Grapalat" w:hAnsi="GHEA Grapalat"/>
                <w:sz w:val="16"/>
                <w:szCs w:val="16"/>
              </w:rPr>
              <w:t>Патрон</w:t>
            </w:r>
          </w:p>
        </w:tc>
        <w:tc>
          <w:tcPr>
            <w:tcW w:w="1007" w:type="dxa"/>
            <w:vAlign w:val="center"/>
          </w:tcPr>
          <w:p w:rsidR="00982081" w:rsidRPr="00B138F3" w:rsidRDefault="00982081" w:rsidP="00982081">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982081" w:rsidRPr="00B138F3" w:rsidRDefault="00982081" w:rsidP="00982081">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982081" w:rsidRPr="00B138F3" w:rsidRDefault="00982081" w:rsidP="00982081">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982081" w:rsidRPr="00B138F3" w:rsidRDefault="00982081" w:rsidP="00982081">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982081" w:rsidRPr="00B138F3" w:rsidRDefault="00982081" w:rsidP="00982081">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982081" w:rsidRPr="00B138F3" w:rsidRDefault="00982081" w:rsidP="00982081">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982081" w:rsidRPr="00B138F3" w:rsidRDefault="00982081" w:rsidP="00982081">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982081" w:rsidRPr="00B138F3" w:rsidRDefault="00982081" w:rsidP="00982081">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982081" w:rsidRPr="00B138F3" w:rsidRDefault="00982081" w:rsidP="00982081">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982081" w:rsidRPr="00B138F3" w:rsidRDefault="00982081" w:rsidP="00982081">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982081" w:rsidRPr="00B138F3" w:rsidRDefault="00982081" w:rsidP="00982081">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982081" w:rsidRPr="00B138F3" w:rsidRDefault="00982081" w:rsidP="00982081">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982081" w:rsidRPr="00B138F3" w:rsidRDefault="00982081" w:rsidP="00982081">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C748AF">
          <w:footnotePr>
            <w:pos w:val="beneathText"/>
          </w:footnotePr>
          <w:pgSz w:w="16838" w:h="11906" w:orient="landscape" w:code="9"/>
          <w:pgMar w:top="851"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C748AF" w:rsidRPr="00C748AF">
        <w:rPr>
          <w:rFonts w:ascii="GHEA Grapalat" w:hAnsi="GHEA Grapalat"/>
          <w:i/>
        </w:rPr>
        <w:t>IKVCIK-GHAPDzB-22/02</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C748AF">
        <w:rPr>
          <w:rFonts w:ascii="GHEA Grapalat" w:hAnsi="GHEA Grapalat"/>
          <w:i/>
        </w:rPr>
        <w:t>IKVCIK-GHAPDzB-2</w:t>
      </w:r>
      <w:r w:rsidR="00C748AF" w:rsidRPr="00C748AF">
        <w:rPr>
          <w:rFonts w:ascii="GHEA Grapalat" w:hAnsi="GHEA Grapalat"/>
          <w:i/>
        </w:rPr>
        <w:t>2</w:t>
      </w:r>
      <w:r w:rsidR="00C748AF" w:rsidRPr="009131F1">
        <w:rPr>
          <w:rFonts w:ascii="GHEA Grapalat" w:hAnsi="GHEA Grapalat"/>
          <w:i/>
        </w:rPr>
        <w:t>/0</w:t>
      </w:r>
      <w:r w:rsidR="00C748AF" w:rsidRPr="00C748AF">
        <w:rPr>
          <w:rFonts w:ascii="GHEA Grapalat" w:hAnsi="GHEA Grapalat"/>
          <w:i/>
        </w:rPr>
        <w:t>2</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6B9" w:rsidRDefault="000A56B9">
      <w:r>
        <w:separator/>
      </w:r>
    </w:p>
  </w:endnote>
  <w:endnote w:type="continuationSeparator" w:id="0">
    <w:p w:rsidR="000A56B9" w:rsidRDefault="000A5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203" w:usb1="00000000" w:usb2="00000000" w:usb3="00000000" w:csb0="00000005"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A66AD4" w:rsidRPr="00C861E9" w:rsidRDefault="00A66AD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82081">
          <w:rPr>
            <w:rFonts w:ascii="GHEA Grapalat" w:hAnsi="GHEA Grapalat"/>
            <w:noProof/>
            <w:sz w:val="24"/>
            <w:szCs w:val="24"/>
          </w:rPr>
          <w:t>91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6B9" w:rsidRDefault="000A56B9">
      <w:r>
        <w:separator/>
      </w:r>
    </w:p>
  </w:footnote>
  <w:footnote w:type="continuationSeparator" w:id="0">
    <w:p w:rsidR="000A56B9" w:rsidRDefault="000A56B9">
      <w:r>
        <w:continuationSeparator/>
      </w:r>
    </w:p>
  </w:footnote>
  <w:footnote w:id="1">
    <w:p w:rsidR="00A66AD4" w:rsidRPr="00ED3BA4" w:rsidRDefault="00A66AD4"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A66AD4" w:rsidRPr="002C2499" w:rsidRDefault="00A66AD4"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A66AD4" w:rsidRPr="000811C1" w:rsidRDefault="00A66AD4">
      <w:pPr>
        <w:pStyle w:val="FootnoteText"/>
        <w:rPr>
          <w:rFonts w:asciiTheme="minorHAnsi" w:hAnsiTheme="minorHAnsi"/>
        </w:rPr>
      </w:pPr>
    </w:p>
  </w:footnote>
  <w:footnote w:id="3">
    <w:p w:rsidR="00A66AD4" w:rsidRPr="008842CE" w:rsidRDefault="00A66AD4"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66AD4" w:rsidRPr="000811C1" w:rsidRDefault="00A66AD4">
      <w:pPr>
        <w:pStyle w:val="FootnoteText"/>
        <w:rPr>
          <w:lang w:val="af-ZA"/>
        </w:rPr>
      </w:pPr>
    </w:p>
  </w:footnote>
  <w:footnote w:id="4">
    <w:p w:rsidR="00A66AD4" w:rsidRPr="00A31673" w:rsidRDefault="00A66AD4">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A66AD4" w:rsidRPr="008416BA" w:rsidRDefault="00A66AD4"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66AD4" w:rsidRDefault="00A66AD4" w:rsidP="006B3E56">
      <w:pPr>
        <w:jc w:val="both"/>
      </w:pPr>
    </w:p>
    <w:p w:rsidR="00A66AD4" w:rsidRPr="008B70EB" w:rsidRDefault="00A66AD4"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66AD4" w:rsidRPr="008B70EB" w:rsidRDefault="00A66AD4"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66AD4" w:rsidRPr="008B70EB" w:rsidRDefault="00A66AD4"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A66AD4" w:rsidRDefault="00A66AD4" w:rsidP="00637230">
      <w:pPr>
        <w:jc w:val="both"/>
        <w:rPr>
          <w:rFonts w:asciiTheme="minorHAnsi" w:hAnsiTheme="minorHAnsi"/>
          <w:lang w:val="af-ZA"/>
        </w:rPr>
      </w:pPr>
    </w:p>
  </w:footnote>
  <w:footnote w:id="6">
    <w:p w:rsidR="00A66AD4" w:rsidRPr="00D3436F" w:rsidRDefault="00A66AD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66AD4" w:rsidRPr="00D3436F" w:rsidRDefault="00A66AD4">
      <w:pPr>
        <w:pStyle w:val="FootnoteText"/>
        <w:rPr>
          <w:lang w:val="es-ES"/>
        </w:rPr>
      </w:pPr>
    </w:p>
  </w:footnote>
  <w:footnote w:id="7">
    <w:p w:rsidR="00A66AD4" w:rsidRPr="008842CE" w:rsidRDefault="00A66AD4" w:rsidP="003D2FE2">
      <w:pPr>
        <w:pStyle w:val="FootnoteText"/>
        <w:jc w:val="both"/>
      </w:pPr>
    </w:p>
  </w:footnote>
  <w:footnote w:id="8">
    <w:p w:rsidR="00A66AD4" w:rsidRPr="008842CE" w:rsidRDefault="00A66AD4" w:rsidP="000A214C">
      <w:pPr>
        <w:pStyle w:val="FootnoteText"/>
        <w:jc w:val="both"/>
      </w:pPr>
    </w:p>
  </w:footnote>
  <w:footnote w:id="9">
    <w:p w:rsidR="00A66AD4" w:rsidRPr="00D3436F" w:rsidRDefault="00A66AD4"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0">
    <w:p w:rsidR="00A66AD4" w:rsidRPr="008842CE" w:rsidRDefault="00A66AD4"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A66AD4" w:rsidRPr="00D3436F" w:rsidRDefault="00A66AD4">
      <w:pPr>
        <w:pStyle w:val="FootnoteText"/>
        <w:rPr>
          <w:lang w:val="hy-AM"/>
        </w:rPr>
      </w:pPr>
    </w:p>
  </w:footnote>
  <w:footnote w:id="11">
    <w:p w:rsidR="00A66AD4" w:rsidRPr="008842CE" w:rsidRDefault="00A66AD4"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A66AD4" w:rsidRPr="00E85250" w:rsidRDefault="00A66AD4" w:rsidP="00D90640">
      <w:pPr>
        <w:widowControl w:val="0"/>
        <w:spacing w:after="160" w:line="360" w:lineRule="auto"/>
        <w:ind w:firstLine="709"/>
        <w:jc w:val="both"/>
        <w:rPr>
          <w:rFonts w:ascii="GHEA Grapalat" w:hAnsi="GHEA Grapalat"/>
          <w:lang w:val="hy-AM"/>
        </w:rPr>
      </w:pPr>
    </w:p>
    <w:p w:rsidR="00A66AD4" w:rsidRPr="00D3436F" w:rsidRDefault="00A66AD4">
      <w:pPr>
        <w:pStyle w:val="FootnoteText"/>
        <w:rPr>
          <w:lang w:val="hy-AM"/>
        </w:rPr>
      </w:pPr>
    </w:p>
  </w:footnote>
  <w:footnote w:id="12">
    <w:p w:rsidR="00A66AD4" w:rsidRPr="00402BC3" w:rsidRDefault="00A66AD4"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66AD4" w:rsidRPr="00552088" w:rsidRDefault="00A66AD4"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66AD4" w:rsidRPr="00D3436F" w:rsidRDefault="00A66AD4">
      <w:pPr>
        <w:pStyle w:val="FootnoteText"/>
        <w:rPr>
          <w:lang w:val="hy-AM"/>
        </w:rPr>
      </w:pPr>
    </w:p>
  </w:footnote>
  <w:footnote w:id="13">
    <w:p w:rsidR="00A66AD4" w:rsidRPr="008842CE" w:rsidRDefault="00A66AD4"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66AD4" w:rsidRPr="00D3436F" w:rsidRDefault="00A66AD4">
      <w:pPr>
        <w:pStyle w:val="FootnoteText"/>
        <w:rPr>
          <w:lang w:val="hy-AM"/>
        </w:rPr>
      </w:pPr>
    </w:p>
  </w:footnote>
  <w:footnote w:id="14">
    <w:p w:rsidR="00A66AD4" w:rsidRPr="00D3436F" w:rsidRDefault="00A66AD4"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A66AD4" w:rsidRPr="008842CE" w:rsidRDefault="00A66AD4"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66AD4" w:rsidRPr="00D3436F" w:rsidRDefault="00A66AD4">
      <w:pPr>
        <w:pStyle w:val="FootnoteText"/>
        <w:rPr>
          <w:lang w:val="hy-AM"/>
        </w:rPr>
      </w:pPr>
    </w:p>
  </w:footnote>
  <w:footnote w:id="16">
    <w:p w:rsidR="00A66AD4" w:rsidRPr="00E861BF" w:rsidRDefault="00A66AD4"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7">
    <w:p w:rsidR="00A66AD4" w:rsidRPr="00C84B20" w:rsidRDefault="00A66AD4" w:rsidP="00B64ECA">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A66AD4" w:rsidRDefault="00A66AD4"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A66AD4" w:rsidRPr="00E861BF" w:rsidRDefault="00A66AD4"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8">
    <w:p w:rsidR="00A66AD4" w:rsidRPr="00E861BF" w:rsidRDefault="00A66AD4"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9">
    <w:p w:rsidR="00A66AD4" w:rsidRPr="008842CE" w:rsidRDefault="00A66AD4"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A66AD4" w:rsidRPr="008842CE" w:rsidRDefault="00A66AD4"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es-ES"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4EFC"/>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6B9"/>
    <w:rsid w:val="000A5B16"/>
    <w:rsid w:val="000A6B75"/>
    <w:rsid w:val="000A72AD"/>
    <w:rsid w:val="000A7528"/>
    <w:rsid w:val="000B033F"/>
    <w:rsid w:val="000B0B17"/>
    <w:rsid w:val="000B2071"/>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E7D"/>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2A19"/>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03"/>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996"/>
    <w:rsid w:val="002B3E53"/>
    <w:rsid w:val="002B4FD9"/>
    <w:rsid w:val="002B51FB"/>
    <w:rsid w:val="002B5F87"/>
    <w:rsid w:val="002B6548"/>
    <w:rsid w:val="002B722B"/>
    <w:rsid w:val="002B72F4"/>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206A"/>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BC3"/>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90A"/>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46D5"/>
    <w:rsid w:val="00675740"/>
    <w:rsid w:val="0067579A"/>
    <w:rsid w:val="00676178"/>
    <w:rsid w:val="00677658"/>
    <w:rsid w:val="00677822"/>
    <w:rsid w:val="00677C36"/>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0A9"/>
    <w:rsid w:val="00776E6C"/>
    <w:rsid w:val="007803DF"/>
    <w:rsid w:val="007804AB"/>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7F6900"/>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2C2"/>
    <w:rsid w:val="009123CA"/>
    <w:rsid w:val="00914B4A"/>
    <w:rsid w:val="00915104"/>
    <w:rsid w:val="00915337"/>
    <w:rsid w:val="00915A97"/>
    <w:rsid w:val="009160C2"/>
    <w:rsid w:val="00916A53"/>
    <w:rsid w:val="00917234"/>
    <w:rsid w:val="009175A2"/>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0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772"/>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6AD4"/>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707"/>
    <w:rsid w:val="00A76200"/>
    <w:rsid w:val="00A76C15"/>
    <w:rsid w:val="00A779D8"/>
    <w:rsid w:val="00A8081F"/>
    <w:rsid w:val="00A80ECD"/>
    <w:rsid w:val="00A8134C"/>
    <w:rsid w:val="00A81620"/>
    <w:rsid w:val="00A81DD5"/>
    <w:rsid w:val="00A82F21"/>
    <w:rsid w:val="00A8328A"/>
    <w:rsid w:val="00A86287"/>
    <w:rsid w:val="00A87EE8"/>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9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46B"/>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48AF"/>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684"/>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09C"/>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58AC"/>
    <w:rsid w:val="00DB60BB"/>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4FD"/>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5459"/>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9DF"/>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C7A64"/>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164"/>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5607"/>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E2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334DB8"/>
  <w15:docId w15:val="{1D4A5794-4665-4C2E-AAF7-8D926B9C5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F16C9-63DE-404B-BB97-61C939D5A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1722</TotalTime>
  <Pages>93</Pages>
  <Words>20665</Words>
  <Characters>117792</Characters>
  <Application>Microsoft Office Word</Application>
  <DocSecurity>0</DocSecurity>
  <Lines>981</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138181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Home</cp:lastModifiedBy>
  <cp:revision>979</cp:revision>
  <cp:lastPrinted>2018-02-16T07:12:00Z</cp:lastPrinted>
  <dcterms:created xsi:type="dcterms:W3CDTF">2019-10-28T07:04:00Z</dcterms:created>
  <dcterms:modified xsi:type="dcterms:W3CDTF">2021-12-20T11:50:00Z</dcterms:modified>
</cp:coreProperties>
</file>